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1B6" w:rsidRDefault="001131B6" w:rsidP="001131B6">
      <w:pPr>
        <w:ind w:left="1440"/>
      </w:pPr>
    </w:p>
    <w:p w:rsidR="001131B6" w:rsidRDefault="00C950B9" w:rsidP="001131B6">
      <w:pPr>
        <w:ind w:left="1440"/>
      </w:pPr>
      <w:r>
        <w:rPr>
          <w:noProof/>
        </w:rPr>
        <w:drawing>
          <wp:inline distT="0" distB="0" distL="0" distR="0">
            <wp:extent cx="5257800" cy="2076450"/>
            <wp:effectExtent l="19050" t="0" r="0" b="0"/>
            <wp:docPr id="1" name="Picture 1" descr="ERCOT Logo 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2c"/>
                    <pic:cNvPicPr>
                      <a:picLocks noChangeAspect="1" noChangeArrowheads="1"/>
                    </pic:cNvPicPr>
                  </pic:nvPicPr>
                  <pic:blipFill>
                    <a:blip r:embed="rId8" cstate="print"/>
                    <a:srcRect/>
                    <a:stretch>
                      <a:fillRect/>
                    </a:stretch>
                  </pic:blipFill>
                  <pic:spPr bwMode="auto">
                    <a:xfrm>
                      <a:off x="0" y="0"/>
                      <a:ext cx="5257800" cy="2076450"/>
                    </a:xfrm>
                    <a:prstGeom prst="rect">
                      <a:avLst/>
                    </a:prstGeom>
                    <a:noFill/>
                    <a:ln w="9525">
                      <a:noFill/>
                      <a:miter lim="800000"/>
                      <a:headEnd/>
                      <a:tailEnd/>
                    </a:ln>
                  </pic:spPr>
                </pic:pic>
              </a:graphicData>
            </a:graphic>
          </wp:inline>
        </w:drawing>
      </w:r>
    </w:p>
    <w:p w:rsidR="001131B6" w:rsidRDefault="001131B6" w:rsidP="001131B6">
      <w:pPr>
        <w:ind w:left="1440"/>
      </w:pPr>
    </w:p>
    <w:p w:rsidR="001131B6" w:rsidRDefault="001131B6" w:rsidP="001131B6">
      <w:pPr>
        <w:ind w:left="1440"/>
      </w:pPr>
    </w:p>
    <w:p w:rsidR="001131B6" w:rsidRDefault="001131B6" w:rsidP="001131B6">
      <w:pPr>
        <w:ind w:left="2700"/>
        <w:rPr>
          <w:sz w:val="28"/>
          <w:szCs w:val="28"/>
        </w:rPr>
      </w:pPr>
    </w:p>
    <w:p w:rsidR="001131B6" w:rsidRDefault="001131B6" w:rsidP="001131B6">
      <w:pPr>
        <w:ind w:left="2700"/>
        <w:rPr>
          <w:sz w:val="28"/>
          <w:szCs w:val="28"/>
        </w:rPr>
      </w:pPr>
    </w:p>
    <w:p w:rsidR="001131B6" w:rsidRDefault="001131B6" w:rsidP="001131B6">
      <w:pPr>
        <w:ind w:left="2700"/>
        <w:rPr>
          <w:sz w:val="28"/>
          <w:szCs w:val="28"/>
        </w:rPr>
      </w:pPr>
      <w:r>
        <w:rPr>
          <w:sz w:val="28"/>
          <w:szCs w:val="28"/>
        </w:rPr>
        <w:t xml:space="preserve">Electric Reliability Council of </w:t>
      </w:r>
      <w:smartTag w:uri="urn:schemas-microsoft-com:office:smarttags" w:element="place">
        <w:smartTag w:uri="urn:schemas-microsoft-com:office:smarttags" w:element="State">
          <w:r>
            <w:rPr>
              <w:sz w:val="28"/>
              <w:szCs w:val="28"/>
            </w:rPr>
            <w:t>Texas</w:t>
          </w:r>
        </w:smartTag>
      </w:smartTag>
    </w:p>
    <w:p w:rsidR="001131B6" w:rsidRPr="00FB4F46" w:rsidRDefault="001131B6" w:rsidP="001131B6">
      <w:pPr>
        <w:ind w:left="2700"/>
        <w:rPr>
          <w:sz w:val="24"/>
          <w:szCs w:val="24"/>
        </w:rPr>
      </w:pPr>
    </w:p>
    <w:p w:rsidR="009D6EC0" w:rsidRDefault="009D6EC0" w:rsidP="00994586">
      <w:pPr>
        <w:ind w:left="2700"/>
        <w:rPr>
          <w:sz w:val="48"/>
          <w:szCs w:val="48"/>
        </w:rPr>
      </w:pPr>
      <w:r>
        <w:rPr>
          <w:sz w:val="48"/>
          <w:szCs w:val="48"/>
        </w:rPr>
        <w:t>Market Data Transparency</w:t>
      </w:r>
    </w:p>
    <w:p w:rsidR="001E6D59" w:rsidRPr="00CB6955" w:rsidRDefault="008C06AA" w:rsidP="00994586">
      <w:pPr>
        <w:ind w:left="2700"/>
        <w:rPr>
          <w:sz w:val="40"/>
          <w:szCs w:val="40"/>
        </w:rPr>
      </w:pPr>
      <w:r w:rsidRPr="00CB6955">
        <w:rPr>
          <w:sz w:val="40"/>
          <w:szCs w:val="40"/>
        </w:rPr>
        <w:t>Service Level Agreement</w:t>
      </w:r>
    </w:p>
    <w:p w:rsidR="001131B6" w:rsidRPr="007F5E0E" w:rsidRDefault="00344F7E" w:rsidP="001942E2">
      <w:pPr>
        <w:rPr>
          <w:sz w:val="24"/>
          <w:szCs w:val="24"/>
        </w:rPr>
      </w:pPr>
      <w:r>
        <w:rPr>
          <w:noProof/>
          <w:sz w:val="24"/>
          <w:szCs w:val="24"/>
        </w:rPr>
        <w:pict>
          <v:line id="_x0000_s1026" style="position:absolute;z-index:251657216" from="140.25pt,4.65pt" to="542.3pt,4.65pt" strokeweight="2pt"/>
        </w:pict>
      </w:r>
    </w:p>
    <w:p w:rsidR="00415767" w:rsidRDefault="00415767" w:rsidP="001131B6">
      <w:pPr>
        <w:ind w:left="2700" w:right="-967"/>
        <w:rPr>
          <w:sz w:val="24"/>
          <w:szCs w:val="24"/>
        </w:rPr>
      </w:pPr>
    </w:p>
    <w:p w:rsidR="001131B6" w:rsidRPr="00DF170B" w:rsidRDefault="001131B6" w:rsidP="001131B6">
      <w:pPr>
        <w:ind w:left="2700" w:right="-967"/>
        <w:rPr>
          <w:b/>
          <w:sz w:val="24"/>
          <w:szCs w:val="24"/>
        </w:rPr>
      </w:pPr>
      <w:r w:rsidRPr="00DF170B">
        <w:rPr>
          <w:b/>
          <w:sz w:val="24"/>
          <w:szCs w:val="24"/>
        </w:rPr>
        <w:t>Summary:</w:t>
      </w:r>
    </w:p>
    <w:p w:rsidR="001131B6" w:rsidRDefault="001131B6" w:rsidP="001131B6">
      <w:pPr>
        <w:ind w:left="2700" w:right="-967"/>
        <w:rPr>
          <w:sz w:val="24"/>
          <w:szCs w:val="24"/>
        </w:rPr>
      </w:pPr>
    </w:p>
    <w:p w:rsidR="001131B6" w:rsidRPr="0008659D" w:rsidRDefault="00884FCE" w:rsidP="00EB4A0D">
      <w:pPr>
        <w:ind w:left="2700" w:right="-967"/>
        <w:rPr>
          <w:sz w:val="22"/>
          <w:szCs w:val="22"/>
        </w:rPr>
      </w:pPr>
      <w:r>
        <w:rPr>
          <w:sz w:val="24"/>
          <w:szCs w:val="24"/>
        </w:rPr>
        <w:t xml:space="preserve">This document </w:t>
      </w:r>
      <w:r w:rsidR="00016B65">
        <w:rPr>
          <w:sz w:val="24"/>
          <w:szCs w:val="24"/>
        </w:rPr>
        <w:t>describes Market Data Transparency</w:t>
      </w:r>
      <w:r>
        <w:rPr>
          <w:sz w:val="24"/>
          <w:szCs w:val="24"/>
        </w:rPr>
        <w:t xml:space="preserve"> services provided by ERCOT to Market Participants.</w:t>
      </w:r>
      <w:r w:rsidR="0090031C" w:rsidRPr="0008659D">
        <w:rPr>
          <w:sz w:val="22"/>
          <w:szCs w:val="22"/>
        </w:rPr>
        <w:t xml:space="preserve">  </w:t>
      </w:r>
    </w:p>
    <w:p w:rsidR="001131B6" w:rsidRDefault="001131B6" w:rsidP="001131B6">
      <w:pPr>
        <w:ind w:left="2700" w:right="-967"/>
        <w:rPr>
          <w:sz w:val="24"/>
          <w:szCs w:val="24"/>
        </w:rPr>
      </w:pPr>
    </w:p>
    <w:p w:rsidR="008D2F39" w:rsidRPr="00B4712A" w:rsidRDefault="00B4712A" w:rsidP="008D2F39">
      <w:pPr>
        <w:ind w:left="1980" w:firstLine="720"/>
        <w:rPr>
          <w:b/>
        </w:rPr>
      </w:pPr>
      <w:r w:rsidRPr="00B4712A">
        <w:rPr>
          <w:b/>
        </w:rPr>
        <w:t xml:space="preserve">EFFECTIVE: </w:t>
      </w:r>
      <w:r w:rsidR="009D6EC0">
        <w:rPr>
          <w:b/>
        </w:rPr>
        <w:t>1</w:t>
      </w:r>
      <w:r w:rsidR="00CB6955">
        <w:rPr>
          <w:b/>
        </w:rPr>
        <w:t>2/1</w:t>
      </w:r>
      <w:r w:rsidR="00D360F7">
        <w:rPr>
          <w:b/>
        </w:rPr>
        <w:t>/2010</w:t>
      </w:r>
    </w:p>
    <w:p w:rsidR="00CA309B" w:rsidRDefault="00DA2B28" w:rsidP="00CA309B">
      <w:pPr>
        <w:pStyle w:val="TOCHead"/>
      </w:pPr>
      <w:r>
        <w:br w:type="page"/>
      </w:r>
      <w:r w:rsidR="00CA309B">
        <w:lastRenderedPageBreak/>
        <w:t>Document Revisions</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1"/>
        <w:gridCol w:w="1089"/>
        <w:gridCol w:w="3790"/>
        <w:gridCol w:w="1980"/>
      </w:tblGrid>
      <w:tr w:rsidR="00CA309B">
        <w:tc>
          <w:tcPr>
            <w:tcW w:w="1601" w:type="dxa"/>
            <w:shd w:val="clear" w:color="auto" w:fill="E6E6E6"/>
          </w:tcPr>
          <w:p w:rsidR="00CA309B" w:rsidRPr="00FA1221" w:rsidRDefault="00CA309B" w:rsidP="00CA309B">
            <w:pPr>
              <w:pStyle w:val="tablehead"/>
            </w:pPr>
            <w:r w:rsidRPr="00FA1221">
              <w:t>Date</w:t>
            </w:r>
          </w:p>
        </w:tc>
        <w:tc>
          <w:tcPr>
            <w:tcW w:w="1089" w:type="dxa"/>
            <w:shd w:val="clear" w:color="auto" w:fill="E6E6E6"/>
          </w:tcPr>
          <w:p w:rsidR="00CA309B" w:rsidRPr="00FA1221" w:rsidRDefault="00CA309B" w:rsidP="00CA309B">
            <w:pPr>
              <w:pStyle w:val="tablehead"/>
            </w:pPr>
            <w:r w:rsidRPr="00FA1221">
              <w:t>Version</w:t>
            </w:r>
          </w:p>
        </w:tc>
        <w:tc>
          <w:tcPr>
            <w:tcW w:w="3790" w:type="dxa"/>
            <w:shd w:val="clear" w:color="auto" w:fill="E6E6E6"/>
          </w:tcPr>
          <w:p w:rsidR="00CA309B" w:rsidRPr="00FA1221" w:rsidRDefault="00CA309B" w:rsidP="00CA309B">
            <w:pPr>
              <w:pStyle w:val="tablehead"/>
            </w:pPr>
            <w:r w:rsidRPr="00FA1221">
              <w:t>Description</w:t>
            </w:r>
          </w:p>
        </w:tc>
        <w:tc>
          <w:tcPr>
            <w:tcW w:w="1980" w:type="dxa"/>
            <w:shd w:val="clear" w:color="auto" w:fill="E6E6E6"/>
          </w:tcPr>
          <w:p w:rsidR="00CA309B" w:rsidRPr="00FA1221" w:rsidRDefault="00CA309B" w:rsidP="00CA309B">
            <w:pPr>
              <w:pStyle w:val="tablehead"/>
            </w:pPr>
            <w:r w:rsidRPr="00FA1221">
              <w:t>Author(s)</w:t>
            </w:r>
          </w:p>
        </w:tc>
      </w:tr>
      <w:tr w:rsidR="00CA309B">
        <w:tc>
          <w:tcPr>
            <w:tcW w:w="1601" w:type="dxa"/>
          </w:tcPr>
          <w:p w:rsidR="00CA309B" w:rsidRDefault="005C6815" w:rsidP="00CA309B">
            <w:pPr>
              <w:pStyle w:val="table"/>
            </w:pPr>
            <w:r>
              <w:t>09/10/2007</w:t>
            </w:r>
          </w:p>
        </w:tc>
        <w:tc>
          <w:tcPr>
            <w:tcW w:w="1089" w:type="dxa"/>
          </w:tcPr>
          <w:p w:rsidR="00CA309B" w:rsidRDefault="00CA309B" w:rsidP="00CA309B">
            <w:pPr>
              <w:pStyle w:val="table"/>
            </w:pPr>
            <w:r>
              <w:t>.9</w:t>
            </w:r>
          </w:p>
        </w:tc>
        <w:tc>
          <w:tcPr>
            <w:tcW w:w="3790" w:type="dxa"/>
          </w:tcPr>
          <w:p w:rsidR="00CA309B" w:rsidRDefault="00CA309B" w:rsidP="00CA309B">
            <w:pPr>
              <w:pStyle w:val="table"/>
            </w:pPr>
            <w:r>
              <w:t>First draft</w:t>
            </w:r>
          </w:p>
        </w:tc>
        <w:tc>
          <w:tcPr>
            <w:tcW w:w="1980" w:type="dxa"/>
          </w:tcPr>
          <w:p w:rsidR="00CA309B" w:rsidRDefault="00CA309B" w:rsidP="00CA309B">
            <w:pPr>
              <w:pStyle w:val="table"/>
            </w:pPr>
            <w:r>
              <w:t>A</w:t>
            </w:r>
            <w:r w:rsidR="005C6815">
              <w:t>.</w:t>
            </w:r>
            <w:r>
              <w:t xml:space="preserve"> Smallwood</w:t>
            </w:r>
          </w:p>
        </w:tc>
      </w:tr>
      <w:tr w:rsidR="00CA309B">
        <w:tc>
          <w:tcPr>
            <w:tcW w:w="1601" w:type="dxa"/>
          </w:tcPr>
          <w:p w:rsidR="00CA309B" w:rsidDel="00CA309B" w:rsidRDefault="005C6815" w:rsidP="00CA309B">
            <w:pPr>
              <w:pStyle w:val="table"/>
            </w:pPr>
            <w:r>
              <w:t>02/05/2008</w:t>
            </w:r>
          </w:p>
        </w:tc>
        <w:tc>
          <w:tcPr>
            <w:tcW w:w="1089" w:type="dxa"/>
          </w:tcPr>
          <w:p w:rsidR="00CA309B" w:rsidDel="00CA309B" w:rsidRDefault="00084E58" w:rsidP="00CA309B">
            <w:pPr>
              <w:pStyle w:val="table"/>
            </w:pPr>
            <w:r>
              <w:t>.91</w:t>
            </w:r>
          </w:p>
        </w:tc>
        <w:tc>
          <w:tcPr>
            <w:tcW w:w="3790" w:type="dxa"/>
          </w:tcPr>
          <w:p w:rsidR="00CA309B" w:rsidRDefault="00084E58" w:rsidP="00CA309B">
            <w:pPr>
              <w:pStyle w:val="table"/>
            </w:pPr>
            <w:r>
              <w:t>Modified all sections</w:t>
            </w:r>
          </w:p>
        </w:tc>
        <w:tc>
          <w:tcPr>
            <w:tcW w:w="1980" w:type="dxa"/>
          </w:tcPr>
          <w:p w:rsidR="00CA309B" w:rsidRDefault="00084E58" w:rsidP="00CA309B">
            <w:pPr>
              <w:pStyle w:val="table"/>
            </w:pPr>
            <w:r>
              <w:t>A</w:t>
            </w:r>
            <w:r w:rsidR="005C6815">
              <w:t>.</w:t>
            </w:r>
            <w:r>
              <w:t xml:space="preserve"> Smallwood</w:t>
            </w:r>
          </w:p>
        </w:tc>
      </w:tr>
      <w:tr w:rsidR="00CA309B">
        <w:tc>
          <w:tcPr>
            <w:tcW w:w="1601" w:type="dxa"/>
          </w:tcPr>
          <w:p w:rsidR="00CA309B" w:rsidDel="00CA309B" w:rsidRDefault="005C6815" w:rsidP="00CA309B">
            <w:pPr>
              <w:pStyle w:val="table"/>
            </w:pPr>
            <w:r>
              <w:t>03/19/</w:t>
            </w:r>
            <w:r w:rsidR="000022B3">
              <w:t>2008</w:t>
            </w:r>
          </w:p>
        </w:tc>
        <w:tc>
          <w:tcPr>
            <w:tcW w:w="1089" w:type="dxa"/>
          </w:tcPr>
          <w:p w:rsidR="00CA309B" w:rsidDel="00CA309B" w:rsidRDefault="000022B3" w:rsidP="00CA309B">
            <w:pPr>
              <w:pStyle w:val="table"/>
            </w:pPr>
            <w:r>
              <w:t>.92</w:t>
            </w:r>
          </w:p>
        </w:tc>
        <w:tc>
          <w:tcPr>
            <w:tcW w:w="3790" w:type="dxa"/>
          </w:tcPr>
          <w:p w:rsidR="00CA309B" w:rsidRDefault="000022B3" w:rsidP="00CA309B">
            <w:pPr>
              <w:pStyle w:val="table"/>
            </w:pPr>
            <w:r>
              <w:t xml:space="preserve">Restructured </w:t>
            </w:r>
            <w:r w:rsidR="00EB1B7F">
              <w:t>sections</w:t>
            </w:r>
          </w:p>
        </w:tc>
        <w:tc>
          <w:tcPr>
            <w:tcW w:w="1980" w:type="dxa"/>
          </w:tcPr>
          <w:p w:rsidR="00CA309B" w:rsidRDefault="000022B3" w:rsidP="00CA309B">
            <w:pPr>
              <w:pStyle w:val="table"/>
            </w:pPr>
            <w:r>
              <w:t>R</w:t>
            </w:r>
            <w:r w:rsidR="005C6815">
              <w:t>.</w:t>
            </w:r>
            <w:r>
              <w:t xml:space="preserve"> Sarasa</w:t>
            </w:r>
          </w:p>
        </w:tc>
      </w:tr>
      <w:tr w:rsidR="00141CC0">
        <w:tc>
          <w:tcPr>
            <w:tcW w:w="1601" w:type="dxa"/>
          </w:tcPr>
          <w:p w:rsidR="00141CC0" w:rsidRDefault="00CC2BD5" w:rsidP="00CA309B">
            <w:pPr>
              <w:pStyle w:val="table"/>
            </w:pPr>
            <w:r>
              <w:t>04/23/</w:t>
            </w:r>
            <w:r w:rsidR="00DE0117">
              <w:t>20</w:t>
            </w:r>
            <w:r>
              <w:t>08</w:t>
            </w:r>
          </w:p>
        </w:tc>
        <w:tc>
          <w:tcPr>
            <w:tcW w:w="1089" w:type="dxa"/>
          </w:tcPr>
          <w:p w:rsidR="00141CC0" w:rsidRDefault="00CC2BD5" w:rsidP="00CA309B">
            <w:pPr>
              <w:pStyle w:val="table"/>
            </w:pPr>
            <w:r>
              <w:t>.93</w:t>
            </w:r>
          </w:p>
        </w:tc>
        <w:tc>
          <w:tcPr>
            <w:tcW w:w="3790" w:type="dxa"/>
          </w:tcPr>
          <w:p w:rsidR="00141CC0" w:rsidRDefault="00722504" w:rsidP="00CA309B">
            <w:pPr>
              <w:pStyle w:val="table"/>
            </w:pPr>
            <w:r>
              <w:t>Changes following April S</w:t>
            </w:r>
            <w:r w:rsidR="00CC2BD5">
              <w:t>EWG</w:t>
            </w:r>
          </w:p>
        </w:tc>
        <w:tc>
          <w:tcPr>
            <w:tcW w:w="1980" w:type="dxa"/>
          </w:tcPr>
          <w:p w:rsidR="00141CC0" w:rsidRDefault="00CC2BD5" w:rsidP="00CA309B">
            <w:pPr>
              <w:pStyle w:val="table"/>
            </w:pPr>
            <w:r>
              <w:t>A. Smallwood</w:t>
            </w:r>
          </w:p>
        </w:tc>
      </w:tr>
      <w:tr w:rsidR="00F03165">
        <w:tc>
          <w:tcPr>
            <w:tcW w:w="1601" w:type="dxa"/>
          </w:tcPr>
          <w:p w:rsidR="00F03165" w:rsidRDefault="00F03165" w:rsidP="00CA309B">
            <w:pPr>
              <w:pStyle w:val="table"/>
            </w:pPr>
            <w:r>
              <w:t>05/02/2008</w:t>
            </w:r>
          </w:p>
        </w:tc>
        <w:tc>
          <w:tcPr>
            <w:tcW w:w="1089" w:type="dxa"/>
          </w:tcPr>
          <w:p w:rsidR="00F03165" w:rsidRDefault="00F03165" w:rsidP="00CA309B">
            <w:pPr>
              <w:pStyle w:val="table"/>
            </w:pPr>
            <w:r>
              <w:t>.94</w:t>
            </w:r>
          </w:p>
        </w:tc>
        <w:tc>
          <w:tcPr>
            <w:tcW w:w="3790" w:type="dxa"/>
          </w:tcPr>
          <w:p w:rsidR="00F03165" w:rsidRDefault="00F03165" w:rsidP="00CA309B">
            <w:pPr>
              <w:pStyle w:val="table"/>
            </w:pPr>
            <w:r>
              <w:t>Incident Reporting Log referred as “Extract &amp; Report Incident Log”</w:t>
            </w:r>
          </w:p>
        </w:tc>
        <w:tc>
          <w:tcPr>
            <w:tcW w:w="1980" w:type="dxa"/>
          </w:tcPr>
          <w:p w:rsidR="00F03165" w:rsidRDefault="00F03165" w:rsidP="00CA309B">
            <w:pPr>
              <w:pStyle w:val="table"/>
            </w:pPr>
            <w:r>
              <w:t>R. Sarasa</w:t>
            </w:r>
          </w:p>
        </w:tc>
      </w:tr>
      <w:tr w:rsidR="005949DC">
        <w:tc>
          <w:tcPr>
            <w:tcW w:w="1601" w:type="dxa"/>
          </w:tcPr>
          <w:p w:rsidR="005949DC" w:rsidRDefault="005949DC" w:rsidP="00CA309B">
            <w:pPr>
              <w:pStyle w:val="table"/>
            </w:pPr>
            <w:r>
              <w:t>06/10/2008</w:t>
            </w:r>
          </w:p>
        </w:tc>
        <w:tc>
          <w:tcPr>
            <w:tcW w:w="1089" w:type="dxa"/>
          </w:tcPr>
          <w:p w:rsidR="005949DC" w:rsidRDefault="005949DC" w:rsidP="00CA309B">
            <w:pPr>
              <w:pStyle w:val="table"/>
            </w:pPr>
            <w:r>
              <w:t>1.0</w:t>
            </w:r>
          </w:p>
        </w:tc>
        <w:tc>
          <w:tcPr>
            <w:tcW w:w="3790" w:type="dxa"/>
          </w:tcPr>
          <w:p w:rsidR="005949DC" w:rsidRDefault="005949DC" w:rsidP="00CA309B">
            <w:pPr>
              <w:pStyle w:val="table"/>
            </w:pPr>
            <w:r>
              <w:t>Made two minor updates and base lined the document to version to 1.0 to reflect the Approval by COPS  on 06/10/08</w:t>
            </w:r>
          </w:p>
        </w:tc>
        <w:tc>
          <w:tcPr>
            <w:tcW w:w="1980" w:type="dxa"/>
          </w:tcPr>
          <w:p w:rsidR="005949DC" w:rsidRDefault="005949DC" w:rsidP="00CA309B">
            <w:pPr>
              <w:pStyle w:val="table"/>
            </w:pPr>
            <w:r>
              <w:t>R. Sarasa</w:t>
            </w:r>
          </w:p>
        </w:tc>
      </w:tr>
      <w:tr w:rsidR="00DA2B28">
        <w:tc>
          <w:tcPr>
            <w:tcW w:w="1601" w:type="dxa"/>
          </w:tcPr>
          <w:p w:rsidR="00DA2B28" w:rsidRDefault="00DA2B28" w:rsidP="00CA309B">
            <w:pPr>
              <w:pStyle w:val="table"/>
            </w:pPr>
            <w:r>
              <w:t>10/20/2008</w:t>
            </w:r>
          </w:p>
        </w:tc>
        <w:tc>
          <w:tcPr>
            <w:tcW w:w="1089" w:type="dxa"/>
          </w:tcPr>
          <w:p w:rsidR="00DA2B28" w:rsidRDefault="00DA2B28" w:rsidP="00CA309B">
            <w:pPr>
              <w:pStyle w:val="table"/>
            </w:pPr>
            <w:r>
              <w:t>1.0</w:t>
            </w:r>
          </w:p>
        </w:tc>
        <w:tc>
          <w:tcPr>
            <w:tcW w:w="3790" w:type="dxa"/>
          </w:tcPr>
          <w:p w:rsidR="00DA2B28" w:rsidRDefault="00722504" w:rsidP="00CA309B">
            <w:pPr>
              <w:pStyle w:val="table"/>
            </w:pPr>
            <w:r>
              <w:t>S</w:t>
            </w:r>
            <w:r w:rsidR="00DA2B28">
              <w:t>EWG discussions—request for new draft</w:t>
            </w:r>
          </w:p>
        </w:tc>
        <w:tc>
          <w:tcPr>
            <w:tcW w:w="1980" w:type="dxa"/>
          </w:tcPr>
          <w:p w:rsidR="00DA2B28" w:rsidRDefault="00DA2B28" w:rsidP="00CA309B">
            <w:pPr>
              <w:pStyle w:val="table"/>
            </w:pPr>
            <w:r>
              <w:t>J. Galvin /  T. Felton</w:t>
            </w:r>
          </w:p>
        </w:tc>
      </w:tr>
      <w:tr w:rsidR="00DA2B28">
        <w:tc>
          <w:tcPr>
            <w:tcW w:w="1601" w:type="dxa"/>
          </w:tcPr>
          <w:p w:rsidR="00DA2B28" w:rsidRDefault="00ED1AF4" w:rsidP="00CA309B">
            <w:pPr>
              <w:pStyle w:val="table"/>
            </w:pPr>
            <w:r>
              <w:t>11/1</w:t>
            </w:r>
            <w:r w:rsidR="00DA2B28">
              <w:t>3/2008</w:t>
            </w:r>
          </w:p>
        </w:tc>
        <w:tc>
          <w:tcPr>
            <w:tcW w:w="1089" w:type="dxa"/>
          </w:tcPr>
          <w:p w:rsidR="00DA2B28" w:rsidRDefault="00DA2B28" w:rsidP="00CA309B">
            <w:pPr>
              <w:pStyle w:val="table"/>
            </w:pPr>
            <w:r>
              <w:t>1.1</w:t>
            </w:r>
          </w:p>
        </w:tc>
        <w:tc>
          <w:tcPr>
            <w:tcW w:w="3790" w:type="dxa"/>
          </w:tcPr>
          <w:p w:rsidR="00DA2B28" w:rsidRDefault="00DA2B28" w:rsidP="00CA309B">
            <w:pPr>
              <w:pStyle w:val="table"/>
            </w:pPr>
            <w:r>
              <w:t>Updated Draft for 2009</w:t>
            </w:r>
          </w:p>
        </w:tc>
        <w:tc>
          <w:tcPr>
            <w:tcW w:w="1980" w:type="dxa"/>
          </w:tcPr>
          <w:p w:rsidR="00DA2B28" w:rsidRDefault="00DA2B28" w:rsidP="00CA309B">
            <w:pPr>
              <w:pStyle w:val="table"/>
            </w:pPr>
            <w:r>
              <w:t>T. Felton</w:t>
            </w:r>
          </w:p>
        </w:tc>
      </w:tr>
      <w:tr w:rsidR="00D360F7">
        <w:tc>
          <w:tcPr>
            <w:tcW w:w="1601" w:type="dxa"/>
          </w:tcPr>
          <w:p w:rsidR="00D360F7" w:rsidRDefault="000E4EA1" w:rsidP="00CA309B">
            <w:pPr>
              <w:pStyle w:val="table"/>
            </w:pPr>
            <w:r>
              <w:t>07/27</w:t>
            </w:r>
            <w:r w:rsidR="00D360F7">
              <w:t>/2009</w:t>
            </w:r>
          </w:p>
        </w:tc>
        <w:tc>
          <w:tcPr>
            <w:tcW w:w="1089" w:type="dxa"/>
          </w:tcPr>
          <w:p w:rsidR="00D360F7" w:rsidRDefault="00D360F7" w:rsidP="00CA309B">
            <w:pPr>
              <w:pStyle w:val="table"/>
            </w:pPr>
            <w:r>
              <w:t>1.2</w:t>
            </w:r>
          </w:p>
        </w:tc>
        <w:tc>
          <w:tcPr>
            <w:tcW w:w="3790" w:type="dxa"/>
          </w:tcPr>
          <w:p w:rsidR="00D360F7" w:rsidRDefault="00D360F7" w:rsidP="00CA309B">
            <w:pPr>
              <w:pStyle w:val="table"/>
            </w:pPr>
            <w:r>
              <w:t>Updated Draft for 2010</w:t>
            </w:r>
          </w:p>
        </w:tc>
        <w:tc>
          <w:tcPr>
            <w:tcW w:w="1980" w:type="dxa"/>
          </w:tcPr>
          <w:p w:rsidR="00D360F7" w:rsidRDefault="00D360F7" w:rsidP="00CA309B">
            <w:pPr>
              <w:pStyle w:val="table"/>
            </w:pPr>
            <w:r>
              <w:t>T. Felton</w:t>
            </w:r>
          </w:p>
        </w:tc>
      </w:tr>
      <w:tr w:rsidR="00C531AE">
        <w:tc>
          <w:tcPr>
            <w:tcW w:w="1601" w:type="dxa"/>
          </w:tcPr>
          <w:p w:rsidR="00C531AE" w:rsidRDefault="00CA20B7" w:rsidP="00CA309B">
            <w:pPr>
              <w:pStyle w:val="table"/>
            </w:pPr>
            <w:r>
              <w:t>10/05</w:t>
            </w:r>
            <w:r w:rsidR="00C531AE">
              <w:t>/2009</w:t>
            </w:r>
          </w:p>
        </w:tc>
        <w:tc>
          <w:tcPr>
            <w:tcW w:w="1089" w:type="dxa"/>
          </w:tcPr>
          <w:p w:rsidR="00C531AE" w:rsidRDefault="00C531AE" w:rsidP="00CA309B">
            <w:pPr>
              <w:pStyle w:val="table"/>
            </w:pPr>
            <w:r>
              <w:t>1.3</w:t>
            </w:r>
          </w:p>
        </w:tc>
        <w:tc>
          <w:tcPr>
            <w:tcW w:w="3790" w:type="dxa"/>
          </w:tcPr>
          <w:p w:rsidR="00C531AE" w:rsidRDefault="00C531AE" w:rsidP="00CA309B">
            <w:pPr>
              <w:pStyle w:val="table"/>
            </w:pPr>
            <w:r>
              <w:t>Updates</w:t>
            </w:r>
            <w:r w:rsidR="005369A5">
              <w:t>: Added Appendix, Approvals Section.  Updated Extract Log information.  Format change to outage Windows (non-functional).</w:t>
            </w:r>
          </w:p>
        </w:tc>
        <w:tc>
          <w:tcPr>
            <w:tcW w:w="1980" w:type="dxa"/>
          </w:tcPr>
          <w:p w:rsidR="00C531AE" w:rsidRDefault="00C531AE" w:rsidP="00CA309B">
            <w:pPr>
              <w:pStyle w:val="table"/>
            </w:pPr>
            <w:r>
              <w:t>T. Felton</w:t>
            </w:r>
          </w:p>
        </w:tc>
      </w:tr>
      <w:tr w:rsidR="00F26D06">
        <w:tc>
          <w:tcPr>
            <w:tcW w:w="1601" w:type="dxa"/>
          </w:tcPr>
          <w:p w:rsidR="00F26D06" w:rsidRDefault="00F26D06" w:rsidP="00CA309B">
            <w:pPr>
              <w:pStyle w:val="table"/>
            </w:pPr>
            <w:r>
              <w:t>11/06/2009</w:t>
            </w:r>
          </w:p>
        </w:tc>
        <w:tc>
          <w:tcPr>
            <w:tcW w:w="1089" w:type="dxa"/>
          </w:tcPr>
          <w:p w:rsidR="00F26D06" w:rsidRDefault="00F26D06" w:rsidP="00CA309B">
            <w:pPr>
              <w:pStyle w:val="table"/>
            </w:pPr>
            <w:r>
              <w:t>1.4</w:t>
            </w:r>
          </w:p>
        </w:tc>
        <w:tc>
          <w:tcPr>
            <w:tcW w:w="3790" w:type="dxa"/>
          </w:tcPr>
          <w:p w:rsidR="00F26D06" w:rsidRDefault="00F26D06" w:rsidP="00CA309B">
            <w:pPr>
              <w:pStyle w:val="table"/>
            </w:pPr>
            <w:r>
              <w:t>Minor changes to section 6.</w:t>
            </w:r>
          </w:p>
        </w:tc>
        <w:tc>
          <w:tcPr>
            <w:tcW w:w="1980" w:type="dxa"/>
          </w:tcPr>
          <w:p w:rsidR="00F26D06" w:rsidRDefault="00F26D06" w:rsidP="00CA309B">
            <w:pPr>
              <w:pStyle w:val="table"/>
            </w:pPr>
            <w:r>
              <w:t>SEWG/T. Felton</w:t>
            </w:r>
          </w:p>
        </w:tc>
      </w:tr>
      <w:tr w:rsidR="001D2425">
        <w:tc>
          <w:tcPr>
            <w:tcW w:w="1601" w:type="dxa"/>
          </w:tcPr>
          <w:p w:rsidR="001D2425" w:rsidRDefault="001D2425" w:rsidP="00CA309B">
            <w:pPr>
              <w:pStyle w:val="table"/>
            </w:pPr>
            <w:r>
              <w:t>12/08/2009</w:t>
            </w:r>
          </w:p>
        </w:tc>
        <w:tc>
          <w:tcPr>
            <w:tcW w:w="1089" w:type="dxa"/>
          </w:tcPr>
          <w:p w:rsidR="001D2425" w:rsidRDefault="001D2425" w:rsidP="00CA309B">
            <w:pPr>
              <w:pStyle w:val="table"/>
            </w:pPr>
            <w:r>
              <w:t>2.0</w:t>
            </w:r>
          </w:p>
        </w:tc>
        <w:tc>
          <w:tcPr>
            <w:tcW w:w="3790" w:type="dxa"/>
          </w:tcPr>
          <w:p w:rsidR="001D2425" w:rsidRDefault="001D2425" w:rsidP="00CA309B">
            <w:pPr>
              <w:pStyle w:val="table"/>
            </w:pPr>
            <w:r>
              <w:t>Approved by COPS</w:t>
            </w:r>
          </w:p>
        </w:tc>
        <w:tc>
          <w:tcPr>
            <w:tcW w:w="1980" w:type="dxa"/>
          </w:tcPr>
          <w:p w:rsidR="001D2425" w:rsidRDefault="001D2425" w:rsidP="00CA309B">
            <w:pPr>
              <w:pStyle w:val="table"/>
            </w:pPr>
            <w:r>
              <w:t>COPS</w:t>
            </w:r>
          </w:p>
        </w:tc>
      </w:tr>
      <w:tr w:rsidR="009D6EC0">
        <w:tc>
          <w:tcPr>
            <w:tcW w:w="1601" w:type="dxa"/>
          </w:tcPr>
          <w:p w:rsidR="009D6EC0" w:rsidRDefault="009D6EC0" w:rsidP="00CA309B">
            <w:pPr>
              <w:pStyle w:val="table"/>
            </w:pPr>
            <w:r>
              <w:t>08/23/2010</w:t>
            </w:r>
          </w:p>
        </w:tc>
        <w:tc>
          <w:tcPr>
            <w:tcW w:w="1089" w:type="dxa"/>
          </w:tcPr>
          <w:p w:rsidR="009D6EC0" w:rsidRDefault="009D6EC0" w:rsidP="00CA309B">
            <w:pPr>
              <w:pStyle w:val="table"/>
            </w:pPr>
            <w:r>
              <w:t>2.1</w:t>
            </w:r>
          </w:p>
        </w:tc>
        <w:tc>
          <w:tcPr>
            <w:tcW w:w="3790" w:type="dxa"/>
          </w:tcPr>
          <w:p w:rsidR="009D6EC0" w:rsidRDefault="009D6EC0" w:rsidP="00CA309B">
            <w:pPr>
              <w:pStyle w:val="table"/>
            </w:pPr>
            <w:r>
              <w:t xml:space="preserve">Merged </w:t>
            </w:r>
            <w:r w:rsidR="00AF54A8">
              <w:t>into Market Data Transparency SLA</w:t>
            </w:r>
          </w:p>
        </w:tc>
        <w:tc>
          <w:tcPr>
            <w:tcW w:w="1980" w:type="dxa"/>
          </w:tcPr>
          <w:p w:rsidR="009D6EC0" w:rsidRDefault="00AF54A8" w:rsidP="00CA309B">
            <w:pPr>
              <w:pStyle w:val="table"/>
            </w:pPr>
            <w:r>
              <w:t>T. Felton</w:t>
            </w:r>
          </w:p>
        </w:tc>
      </w:tr>
      <w:tr w:rsidR="00E64BE3">
        <w:tc>
          <w:tcPr>
            <w:tcW w:w="1601" w:type="dxa"/>
          </w:tcPr>
          <w:p w:rsidR="00E64BE3" w:rsidRDefault="00E64BE3" w:rsidP="00CA309B">
            <w:pPr>
              <w:pStyle w:val="table"/>
            </w:pPr>
            <w:r>
              <w:t>9/17/2010</w:t>
            </w:r>
          </w:p>
        </w:tc>
        <w:tc>
          <w:tcPr>
            <w:tcW w:w="1089" w:type="dxa"/>
          </w:tcPr>
          <w:p w:rsidR="00E64BE3" w:rsidRDefault="00E64BE3" w:rsidP="00CA309B">
            <w:pPr>
              <w:pStyle w:val="table"/>
            </w:pPr>
            <w:r>
              <w:t>2.2</w:t>
            </w:r>
          </w:p>
        </w:tc>
        <w:tc>
          <w:tcPr>
            <w:tcW w:w="3790" w:type="dxa"/>
          </w:tcPr>
          <w:p w:rsidR="00E64BE3" w:rsidRDefault="00E64BE3" w:rsidP="00CA309B">
            <w:pPr>
              <w:pStyle w:val="table"/>
            </w:pPr>
            <w:r>
              <w:t>Updates to Availability/</w:t>
            </w:r>
            <w:proofErr w:type="spellStart"/>
            <w:r>
              <w:t>Perf</w:t>
            </w:r>
            <w:proofErr w:type="spellEnd"/>
            <w:r>
              <w:t xml:space="preserve"> monitoring.  Updated Terms of Use.</w:t>
            </w:r>
          </w:p>
        </w:tc>
        <w:tc>
          <w:tcPr>
            <w:tcW w:w="1980" w:type="dxa"/>
          </w:tcPr>
          <w:p w:rsidR="00E64BE3" w:rsidRDefault="00E64BE3" w:rsidP="00CA309B">
            <w:pPr>
              <w:pStyle w:val="table"/>
            </w:pPr>
            <w:r>
              <w:t>T. Felton</w:t>
            </w:r>
          </w:p>
        </w:tc>
      </w:tr>
      <w:tr w:rsidR="00711A3F">
        <w:tc>
          <w:tcPr>
            <w:tcW w:w="1601" w:type="dxa"/>
          </w:tcPr>
          <w:p w:rsidR="00711A3F" w:rsidRDefault="00711A3F" w:rsidP="00CA309B">
            <w:pPr>
              <w:pStyle w:val="table"/>
            </w:pPr>
            <w:r>
              <w:t>9/22/2010</w:t>
            </w:r>
          </w:p>
        </w:tc>
        <w:tc>
          <w:tcPr>
            <w:tcW w:w="1089" w:type="dxa"/>
          </w:tcPr>
          <w:p w:rsidR="00711A3F" w:rsidRDefault="00711A3F" w:rsidP="00CA309B">
            <w:pPr>
              <w:pStyle w:val="table"/>
            </w:pPr>
            <w:r>
              <w:t>2.3</w:t>
            </w:r>
          </w:p>
        </w:tc>
        <w:tc>
          <w:tcPr>
            <w:tcW w:w="3790" w:type="dxa"/>
          </w:tcPr>
          <w:p w:rsidR="00711A3F" w:rsidRDefault="00711A3F" w:rsidP="00CA309B">
            <w:pPr>
              <w:pStyle w:val="table"/>
            </w:pPr>
            <w:r>
              <w:t xml:space="preserve">Included comments from WCS </w:t>
            </w:r>
          </w:p>
        </w:tc>
        <w:tc>
          <w:tcPr>
            <w:tcW w:w="1980" w:type="dxa"/>
          </w:tcPr>
          <w:p w:rsidR="00711A3F" w:rsidRDefault="00711A3F" w:rsidP="00CA309B">
            <w:pPr>
              <w:pStyle w:val="table"/>
            </w:pPr>
            <w:r>
              <w:t>T. Felton</w:t>
            </w:r>
          </w:p>
        </w:tc>
      </w:tr>
      <w:tr w:rsidR="00456E4F">
        <w:trPr>
          <w:ins w:id="0" w:author="tfelton" w:date="2010-11-24T09:40:00Z"/>
        </w:trPr>
        <w:tc>
          <w:tcPr>
            <w:tcW w:w="1601" w:type="dxa"/>
          </w:tcPr>
          <w:p w:rsidR="00456E4F" w:rsidRDefault="00456E4F" w:rsidP="00CA309B">
            <w:pPr>
              <w:pStyle w:val="table"/>
              <w:rPr>
                <w:ins w:id="1" w:author="tfelton" w:date="2010-11-24T09:40:00Z"/>
              </w:rPr>
            </w:pPr>
            <w:ins w:id="2" w:author="tfelton" w:date="2010-11-24T09:41:00Z">
              <w:r>
                <w:t>11/19/2010</w:t>
              </w:r>
            </w:ins>
          </w:p>
        </w:tc>
        <w:tc>
          <w:tcPr>
            <w:tcW w:w="1089" w:type="dxa"/>
          </w:tcPr>
          <w:p w:rsidR="00456E4F" w:rsidRDefault="00456E4F" w:rsidP="00CA309B">
            <w:pPr>
              <w:pStyle w:val="table"/>
              <w:rPr>
                <w:ins w:id="3" w:author="tfelton" w:date="2010-11-24T09:40:00Z"/>
              </w:rPr>
            </w:pPr>
            <w:ins w:id="4" w:author="tfelton" w:date="2010-11-24T09:41:00Z">
              <w:r>
                <w:t>2.4</w:t>
              </w:r>
            </w:ins>
          </w:p>
        </w:tc>
        <w:tc>
          <w:tcPr>
            <w:tcW w:w="3790" w:type="dxa"/>
          </w:tcPr>
          <w:p w:rsidR="00456E4F" w:rsidRDefault="00456E4F" w:rsidP="00456E4F">
            <w:pPr>
              <w:pStyle w:val="table"/>
              <w:rPr>
                <w:ins w:id="5" w:author="tfelton" w:date="2010-11-24T09:40:00Z"/>
              </w:rPr>
            </w:pPr>
            <w:ins w:id="6" w:author="tfelton" w:date="2010-11-24T09:41:00Z">
              <w:r>
                <w:t>Included comments from COPS and SEWG; remove Terms of Use</w:t>
              </w:r>
            </w:ins>
          </w:p>
        </w:tc>
        <w:tc>
          <w:tcPr>
            <w:tcW w:w="1980" w:type="dxa"/>
          </w:tcPr>
          <w:p w:rsidR="00456E4F" w:rsidRDefault="00456E4F" w:rsidP="00CA309B">
            <w:pPr>
              <w:pStyle w:val="table"/>
              <w:rPr>
                <w:ins w:id="7" w:author="tfelton" w:date="2010-11-24T09:40:00Z"/>
              </w:rPr>
            </w:pPr>
            <w:ins w:id="8" w:author="tfelton" w:date="2010-11-24T09:41:00Z">
              <w:r>
                <w:t>T. Felton</w:t>
              </w:r>
            </w:ins>
          </w:p>
        </w:tc>
      </w:tr>
    </w:tbl>
    <w:p w:rsidR="00835C6F" w:rsidRDefault="00BB356A" w:rsidP="005612A0">
      <w:pPr>
        <w:pStyle w:val="TOC1"/>
      </w:pPr>
      <w:r>
        <w:br w:type="page"/>
      </w:r>
    </w:p>
    <w:p w:rsidR="00835C6F" w:rsidRPr="00835C6F" w:rsidRDefault="00835C6F" w:rsidP="00835C6F">
      <w:pPr>
        <w:rPr>
          <w:rFonts w:cs="Arial"/>
          <w:i/>
          <w:sz w:val="40"/>
          <w:szCs w:val="40"/>
          <w:u w:val="single"/>
        </w:rPr>
      </w:pPr>
      <w:r w:rsidRPr="00835C6F">
        <w:rPr>
          <w:rFonts w:cs="Arial"/>
          <w:i/>
          <w:sz w:val="40"/>
          <w:szCs w:val="40"/>
          <w:u w:val="single"/>
        </w:rPr>
        <w:lastRenderedPageBreak/>
        <w:t>Table of Contents</w:t>
      </w:r>
    </w:p>
    <w:p w:rsidR="00835C6F" w:rsidRDefault="00835C6F" w:rsidP="005612A0">
      <w:pPr>
        <w:pStyle w:val="TOC1"/>
      </w:pPr>
    </w:p>
    <w:p w:rsidR="00E234C7" w:rsidRDefault="00344F7E" w:rsidP="005612A0">
      <w:pPr>
        <w:pStyle w:val="TOC1"/>
        <w:rPr>
          <w:rFonts w:ascii="Calibri" w:hAnsi="Calibri"/>
          <w:noProof/>
          <w:sz w:val="22"/>
          <w:szCs w:val="22"/>
        </w:rPr>
      </w:pPr>
      <w:r>
        <w:rPr>
          <w:b/>
          <w:sz w:val="16"/>
          <w:szCs w:val="16"/>
        </w:rPr>
        <w:fldChar w:fldCharType="begin"/>
      </w:r>
      <w:r w:rsidR="00231076">
        <w:rPr>
          <w:b/>
          <w:sz w:val="16"/>
          <w:szCs w:val="16"/>
        </w:rPr>
        <w:instrText xml:space="preserve"> TOC \o "1-3" \h \z \u </w:instrText>
      </w:r>
      <w:r>
        <w:rPr>
          <w:b/>
          <w:sz w:val="16"/>
          <w:szCs w:val="16"/>
        </w:rPr>
        <w:fldChar w:fldCharType="separate"/>
      </w:r>
      <w:hyperlink w:anchor="_Toc240777704" w:history="1">
        <w:r w:rsidR="00E234C7" w:rsidRPr="00B87128">
          <w:rPr>
            <w:rStyle w:val="Hyperlink"/>
            <w:noProof/>
          </w:rPr>
          <w:t>1.</w:t>
        </w:r>
        <w:r w:rsidR="00F05D6A" w:rsidRPr="00B87128">
          <w:rPr>
            <w:rStyle w:val="Hyperlink"/>
            <w:noProof/>
          </w:rPr>
          <w:t xml:space="preserve"> </w:t>
        </w:r>
        <w:r w:rsidR="00E234C7" w:rsidRPr="00B87128">
          <w:rPr>
            <w:rStyle w:val="Hyperlink"/>
            <w:noProof/>
          </w:rPr>
          <w:t>Introduction</w:t>
        </w:r>
        <w:r w:rsidR="00E234C7">
          <w:rPr>
            <w:noProof/>
            <w:webHidden/>
          </w:rPr>
          <w:tab/>
        </w:r>
        <w:r>
          <w:rPr>
            <w:noProof/>
            <w:webHidden/>
          </w:rPr>
          <w:fldChar w:fldCharType="begin"/>
        </w:r>
        <w:r w:rsidR="00E234C7">
          <w:rPr>
            <w:noProof/>
            <w:webHidden/>
          </w:rPr>
          <w:instrText xml:space="preserve"> PAGEREF _Toc240777704 \h </w:instrText>
        </w:r>
        <w:r>
          <w:rPr>
            <w:noProof/>
            <w:webHidden/>
          </w:rPr>
        </w:r>
        <w:r>
          <w:rPr>
            <w:noProof/>
            <w:webHidden/>
          </w:rPr>
          <w:fldChar w:fldCharType="separate"/>
        </w:r>
        <w:r w:rsidR="008C3878">
          <w:rPr>
            <w:noProof/>
            <w:webHidden/>
          </w:rPr>
          <w:t>4</w:t>
        </w:r>
        <w:r>
          <w:rPr>
            <w:noProof/>
            <w:webHidden/>
          </w:rPr>
          <w:fldChar w:fldCharType="end"/>
        </w:r>
      </w:hyperlink>
    </w:p>
    <w:p w:rsidR="00E234C7" w:rsidRDefault="00344F7E" w:rsidP="005612A0">
      <w:pPr>
        <w:pStyle w:val="TOC1"/>
        <w:rPr>
          <w:rFonts w:ascii="Calibri" w:hAnsi="Calibri"/>
          <w:noProof/>
          <w:sz w:val="22"/>
          <w:szCs w:val="22"/>
        </w:rPr>
      </w:pPr>
      <w:hyperlink w:anchor="_Toc240777705" w:history="1">
        <w:r w:rsidR="00E234C7" w:rsidRPr="00B87128">
          <w:rPr>
            <w:rStyle w:val="Hyperlink"/>
            <w:noProof/>
          </w:rPr>
          <w:t>2.</w:t>
        </w:r>
        <w:r w:rsidR="00F05D6A" w:rsidRPr="00B87128">
          <w:rPr>
            <w:rStyle w:val="Hyperlink"/>
            <w:noProof/>
          </w:rPr>
          <w:t xml:space="preserve"> </w:t>
        </w:r>
        <w:r w:rsidR="00E234C7" w:rsidRPr="00B87128">
          <w:rPr>
            <w:rStyle w:val="Hyperlink"/>
            <w:noProof/>
          </w:rPr>
          <w:t>Services</w:t>
        </w:r>
        <w:r w:rsidR="00E234C7">
          <w:rPr>
            <w:noProof/>
            <w:webHidden/>
          </w:rPr>
          <w:tab/>
        </w:r>
        <w:r>
          <w:rPr>
            <w:noProof/>
            <w:webHidden/>
          </w:rPr>
          <w:fldChar w:fldCharType="begin"/>
        </w:r>
        <w:r w:rsidR="00E234C7">
          <w:rPr>
            <w:noProof/>
            <w:webHidden/>
          </w:rPr>
          <w:instrText xml:space="preserve"> PAGEREF _Toc240777705 \h </w:instrText>
        </w:r>
        <w:r>
          <w:rPr>
            <w:noProof/>
            <w:webHidden/>
          </w:rPr>
        </w:r>
        <w:r>
          <w:rPr>
            <w:noProof/>
            <w:webHidden/>
          </w:rPr>
          <w:fldChar w:fldCharType="separate"/>
        </w:r>
        <w:r w:rsidR="008C3878">
          <w:rPr>
            <w:noProof/>
            <w:webHidden/>
          </w:rPr>
          <w:t>4</w:t>
        </w:r>
        <w:r>
          <w:rPr>
            <w:noProof/>
            <w:webHidden/>
          </w:rPr>
          <w:fldChar w:fldCharType="end"/>
        </w:r>
      </w:hyperlink>
    </w:p>
    <w:p w:rsidR="00E234C7" w:rsidRDefault="00344F7E">
      <w:pPr>
        <w:pStyle w:val="TOC2"/>
        <w:rPr>
          <w:rFonts w:ascii="Calibri" w:hAnsi="Calibri"/>
          <w:b w:val="0"/>
          <w:i w:val="0"/>
          <w:noProof/>
          <w:sz w:val="22"/>
          <w:szCs w:val="22"/>
        </w:rPr>
      </w:pPr>
      <w:hyperlink w:anchor="_Toc240777706" w:history="1">
        <w:r w:rsidR="00E234C7" w:rsidRPr="00B87128">
          <w:rPr>
            <w:rStyle w:val="Hyperlink"/>
            <w:noProof/>
          </w:rPr>
          <w:t>2.1</w:t>
        </w:r>
        <w:r w:rsidR="00E234C7">
          <w:rPr>
            <w:rFonts w:ascii="Calibri" w:hAnsi="Calibri"/>
            <w:b w:val="0"/>
            <w:i w:val="0"/>
            <w:noProof/>
            <w:sz w:val="22"/>
            <w:szCs w:val="22"/>
          </w:rPr>
          <w:tab/>
        </w:r>
        <w:r w:rsidR="005612A0">
          <w:rPr>
            <w:rFonts w:ascii="Calibri" w:hAnsi="Calibri"/>
            <w:b w:val="0"/>
            <w:i w:val="0"/>
            <w:noProof/>
            <w:sz w:val="22"/>
            <w:szCs w:val="22"/>
          </w:rPr>
          <w:t xml:space="preserve"> </w:t>
        </w:r>
        <w:r w:rsidR="00E234C7" w:rsidRPr="00B87128">
          <w:rPr>
            <w:rStyle w:val="Hyperlink"/>
            <w:noProof/>
          </w:rPr>
          <w:t>Data Extracts &amp; Reports</w:t>
        </w:r>
        <w:r w:rsidR="00E234C7">
          <w:rPr>
            <w:noProof/>
            <w:webHidden/>
          </w:rPr>
          <w:tab/>
        </w:r>
        <w:r>
          <w:rPr>
            <w:noProof/>
            <w:webHidden/>
          </w:rPr>
          <w:fldChar w:fldCharType="begin"/>
        </w:r>
        <w:r w:rsidR="00E234C7">
          <w:rPr>
            <w:noProof/>
            <w:webHidden/>
          </w:rPr>
          <w:instrText xml:space="preserve"> PAGEREF _Toc240777706 \h </w:instrText>
        </w:r>
        <w:r>
          <w:rPr>
            <w:noProof/>
            <w:webHidden/>
          </w:rPr>
        </w:r>
        <w:r>
          <w:rPr>
            <w:noProof/>
            <w:webHidden/>
          </w:rPr>
          <w:fldChar w:fldCharType="separate"/>
        </w:r>
        <w:r w:rsidR="008C3878">
          <w:rPr>
            <w:noProof/>
            <w:webHidden/>
          </w:rPr>
          <w:t>4</w:t>
        </w:r>
        <w:r>
          <w:rPr>
            <w:noProof/>
            <w:webHidden/>
          </w:rPr>
          <w:fldChar w:fldCharType="end"/>
        </w:r>
      </w:hyperlink>
    </w:p>
    <w:p w:rsidR="00E234C7" w:rsidRDefault="00344F7E">
      <w:pPr>
        <w:pStyle w:val="TOC3"/>
        <w:tabs>
          <w:tab w:val="left" w:pos="1320"/>
          <w:tab w:val="right" w:leader="dot" w:pos="8918"/>
        </w:tabs>
        <w:rPr>
          <w:rFonts w:ascii="Calibri" w:hAnsi="Calibri"/>
          <w:noProof/>
          <w:szCs w:val="22"/>
        </w:rPr>
      </w:pPr>
      <w:hyperlink w:anchor="_Toc240777707" w:history="1">
        <w:r w:rsidR="00E234C7" w:rsidRPr="00B87128">
          <w:rPr>
            <w:rStyle w:val="Hyperlink"/>
            <w:noProof/>
          </w:rPr>
          <w:t>2.1.1</w:t>
        </w:r>
        <w:r w:rsidR="00E234C7">
          <w:rPr>
            <w:rFonts w:ascii="Calibri" w:hAnsi="Calibri"/>
            <w:noProof/>
            <w:szCs w:val="22"/>
          </w:rPr>
          <w:tab/>
        </w:r>
        <w:r w:rsidR="00E234C7" w:rsidRPr="00B87128">
          <w:rPr>
            <w:rStyle w:val="Hyperlink"/>
            <w:noProof/>
          </w:rPr>
          <w:t xml:space="preserve"> Service Scope</w:t>
        </w:r>
        <w:r w:rsidR="00E234C7">
          <w:rPr>
            <w:noProof/>
            <w:webHidden/>
          </w:rPr>
          <w:tab/>
        </w:r>
        <w:r>
          <w:rPr>
            <w:noProof/>
            <w:webHidden/>
          </w:rPr>
          <w:fldChar w:fldCharType="begin"/>
        </w:r>
        <w:r w:rsidR="00E234C7">
          <w:rPr>
            <w:noProof/>
            <w:webHidden/>
          </w:rPr>
          <w:instrText xml:space="preserve"> PAGEREF _Toc240777707 \h </w:instrText>
        </w:r>
        <w:r>
          <w:rPr>
            <w:noProof/>
            <w:webHidden/>
          </w:rPr>
        </w:r>
        <w:r>
          <w:rPr>
            <w:noProof/>
            <w:webHidden/>
          </w:rPr>
          <w:fldChar w:fldCharType="separate"/>
        </w:r>
        <w:r w:rsidR="008C3878">
          <w:rPr>
            <w:noProof/>
            <w:webHidden/>
          </w:rPr>
          <w:t>4</w:t>
        </w:r>
        <w:r>
          <w:rPr>
            <w:noProof/>
            <w:webHidden/>
          </w:rPr>
          <w:fldChar w:fldCharType="end"/>
        </w:r>
      </w:hyperlink>
    </w:p>
    <w:p w:rsidR="00E234C7" w:rsidRDefault="00344F7E">
      <w:pPr>
        <w:pStyle w:val="TOC3"/>
        <w:tabs>
          <w:tab w:val="left" w:pos="1320"/>
          <w:tab w:val="right" w:leader="dot" w:pos="8918"/>
        </w:tabs>
        <w:rPr>
          <w:rFonts w:ascii="Calibri" w:hAnsi="Calibri"/>
          <w:noProof/>
          <w:szCs w:val="22"/>
        </w:rPr>
      </w:pPr>
      <w:hyperlink w:anchor="_Toc240777708" w:history="1">
        <w:r w:rsidR="00E234C7" w:rsidRPr="00B87128">
          <w:rPr>
            <w:rStyle w:val="Hyperlink"/>
            <w:noProof/>
          </w:rPr>
          <w:t>2.1.2</w:t>
        </w:r>
        <w:r w:rsidR="00E234C7">
          <w:rPr>
            <w:rFonts w:ascii="Calibri" w:hAnsi="Calibri"/>
            <w:noProof/>
            <w:szCs w:val="22"/>
          </w:rPr>
          <w:tab/>
        </w:r>
        <w:r w:rsidR="00E234C7" w:rsidRPr="00B87128">
          <w:rPr>
            <w:rStyle w:val="Hyperlink"/>
            <w:noProof/>
          </w:rPr>
          <w:t xml:space="preserve"> Service Characteristics</w:t>
        </w:r>
        <w:r w:rsidR="00E234C7">
          <w:rPr>
            <w:noProof/>
            <w:webHidden/>
          </w:rPr>
          <w:tab/>
        </w:r>
        <w:r>
          <w:rPr>
            <w:noProof/>
            <w:webHidden/>
          </w:rPr>
          <w:fldChar w:fldCharType="begin"/>
        </w:r>
        <w:r w:rsidR="00E234C7">
          <w:rPr>
            <w:noProof/>
            <w:webHidden/>
          </w:rPr>
          <w:instrText xml:space="preserve"> PAGEREF _Toc240777708 \h </w:instrText>
        </w:r>
        <w:r>
          <w:rPr>
            <w:noProof/>
            <w:webHidden/>
          </w:rPr>
        </w:r>
        <w:r>
          <w:rPr>
            <w:noProof/>
            <w:webHidden/>
          </w:rPr>
          <w:fldChar w:fldCharType="separate"/>
        </w:r>
        <w:r w:rsidR="008C3878">
          <w:rPr>
            <w:noProof/>
            <w:webHidden/>
          </w:rPr>
          <w:t>4</w:t>
        </w:r>
        <w:r>
          <w:rPr>
            <w:noProof/>
            <w:webHidden/>
          </w:rPr>
          <w:fldChar w:fldCharType="end"/>
        </w:r>
      </w:hyperlink>
    </w:p>
    <w:p w:rsidR="00E234C7" w:rsidRDefault="00344F7E">
      <w:pPr>
        <w:pStyle w:val="TOC2"/>
        <w:rPr>
          <w:rFonts w:ascii="Calibri" w:hAnsi="Calibri"/>
          <w:b w:val="0"/>
          <w:i w:val="0"/>
          <w:noProof/>
          <w:sz w:val="22"/>
          <w:szCs w:val="22"/>
        </w:rPr>
      </w:pPr>
      <w:hyperlink w:anchor="_Toc240777709" w:history="1">
        <w:r w:rsidR="00E234C7" w:rsidRPr="00B87128">
          <w:rPr>
            <w:rStyle w:val="Hyperlink"/>
            <w:noProof/>
          </w:rPr>
          <w:t>2.2</w:t>
        </w:r>
        <w:r w:rsidR="00E234C7">
          <w:rPr>
            <w:rFonts w:ascii="Calibri" w:hAnsi="Calibri"/>
            <w:b w:val="0"/>
            <w:i w:val="0"/>
            <w:noProof/>
            <w:sz w:val="22"/>
            <w:szCs w:val="22"/>
          </w:rPr>
          <w:tab/>
        </w:r>
        <w:r w:rsidR="005612A0">
          <w:rPr>
            <w:rFonts w:ascii="Calibri" w:hAnsi="Calibri"/>
            <w:b w:val="0"/>
            <w:i w:val="0"/>
            <w:noProof/>
            <w:sz w:val="22"/>
            <w:szCs w:val="22"/>
          </w:rPr>
          <w:t xml:space="preserve"> </w:t>
        </w:r>
        <w:r w:rsidR="00E234C7" w:rsidRPr="00B87128">
          <w:rPr>
            <w:rStyle w:val="Hyperlink"/>
            <w:noProof/>
          </w:rPr>
          <w:t>IT Applications</w:t>
        </w:r>
        <w:r w:rsidR="00E234C7">
          <w:rPr>
            <w:noProof/>
            <w:webHidden/>
          </w:rPr>
          <w:tab/>
        </w:r>
        <w:r>
          <w:rPr>
            <w:noProof/>
            <w:webHidden/>
          </w:rPr>
          <w:fldChar w:fldCharType="begin"/>
        </w:r>
        <w:r w:rsidR="00E234C7">
          <w:rPr>
            <w:noProof/>
            <w:webHidden/>
          </w:rPr>
          <w:instrText xml:space="preserve"> PAGEREF _Toc240777709 \h </w:instrText>
        </w:r>
        <w:r>
          <w:rPr>
            <w:noProof/>
            <w:webHidden/>
          </w:rPr>
        </w:r>
        <w:r>
          <w:rPr>
            <w:noProof/>
            <w:webHidden/>
          </w:rPr>
          <w:fldChar w:fldCharType="separate"/>
        </w:r>
        <w:r w:rsidR="008C3878">
          <w:rPr>
            <w:noProof/>
            <w:webHidden/>
          </w:rPr>
          <w:t>5</w:t>
        </w:r>
        <w:r>
          <w:rPr>
            <w:noProof/>
            <w:webHidden/>
          </w:rPr>
          <w:fldChar w:fldCharType="end"/>
        </w:r>
      </w:hyperlink>
    </w:p>
    <w:p w:rsidR="00E234C7" w:rsidRDefault="00344F7E">
      <w:pPr>
        <w:pStyle w:val="TOC3"/>
        <w:tabs>
          <w:tab w:val="left" w:pos="1320"/>
          <w:tab w:val="right" w:leader="dot" w:pos="8918"/>
        </w:tabs>
        <w:rPr>
          <w:rFonts w:ascii="Calibri" w:hAnsi="Calibri"/>
          <w:noProof/>
          <w:szCs w:val="22"/>
        </w:rPr>
      </w:pPr>
      <w:hyperlink w:anchor="_Toc240777710" w:history="1">
        <w:r w:rsidR="00E234C7" w:rsidRPr="00B87128">
          <w:rPr>
            <w:rStyle w:val="Hyperlink"/>
            <w:noProof/>
          </w:rPr>
          <w:t>2.2.1</w:t>
        </w:r>
        <w:r w:rsidR="00E234C7">
          <w:rPr>
            <w:rFonts w:ascii="Calibri" w:hAnsi="Calibri"/>
            <w:noProof/>
            <w:szCs w:val="22"/>
          </w:rPr>
          <w:tab/>
        </w:r>
        <w:r w:rsidR="00E234C7" w:rsidRPr="00B87128">
          <w:rPr>
            <w:rStyle w:val="Hyperlink"/>
            <w:noProof/>
          </w:rPr>
          <w:t xml:space="preserve"> Service scope</w:t>
        </w:r>
        <w:r w:rsidR="00E234C7">
          <w:rPr>
            <w:noProof/>
            <w:webHidden/>
          </w:rPr>
          <w:tab/>
        </w:r>
        <w:r>
          <w:rPr>
            <w:noProof/>
            <w:webHidden/>
          </w:rPr>
          <w:fldChar w:fldCharType="begin"/>
        </w:r>
        <w:r w:rsidR="00E234C7">
          <w:rPr>
            <w:noProof/>
            <w:webHidden/>
          </w:rPr>
          <w:instrText xml:space="preserve"> PAGEREF _Toc240777710 \h </w:instrText>
        </w:r>
        <w:r>
          <w:rPr>
            <w:noProof/>
            <w:webHidden/>
          </w:rPr>
        </w:r>
        <w:r>
          <w:rPr>
            <w:noProof/>
            <w:webHidden/>
          </w:rPr>
          <w:fldChar w:fldCharType="separate"/>
        </w:r>
        <w:r w:rsidR="008C3878">
          <w:rPr>
            <w:noProof/>
            <w:webHidden/>
          </w:rPr>
          <w:t>5</w:t>
        </w:r>
        <w:r>
          <w:rPr>
            <w:noProof/>
            <w:webHidden/>
          </w:rPr>
          <w:fldChar w:fldCharType="end"/>
        </w:r>
      </w:hyperlink>
    </w:p>
    <w:p w:rsidR="00E234C7" w:rsidRDefault="00344F7E">
      <w:pPr>
        <w:pStyle w:val="TOC3"/>
        <w:tabs>
          <w:tab w:val="left" w:pos="1320"/>
          <w:tab w:val="right" w:leader="dot" w:pos="8918"/>
        </w:tabs>
        <w:rPr>
          <w:rFonts w:ascii="Calibri" w:hAnsi="Calibri"/>
          <w:noProof/>
          <w:szCs w:val="22"/>
        </w:rPr>
      </w:pPr>
      <w:hyperlink w:anchor="_Toc240777711" w:history="1">
        <w:r w:rsidR="00E234C7" w:rsidRPr="00B87128">
          <w:rPr>
            <w:rStyle w:val="Hyperlink"/>
            <w:noProof/>
          </w:rPr>
          <w:t>2.2.2</w:t>
        </w:r>
        <w:r w:rsidR="00E234C7">
          <w:rPr>
            <w:rFonts w:ascii="Calibri" w:hAnsi="Calibri"/>
            <w:noProof/>
            <w:szCs w:val="22"/>
          </w:rPr>
          <w:tab/>
        </w:r>
        <w:r w:rsidR="00E234C7" w:rsidRPr="00B87128">
          <w:rPr>
            <w:rStyle w:val="Hyperlink"/>
            <w:noProof/>
          </w:rPr>
          <w:t xml:space="preserve"> Service Characteristics</w:t>
        </w:r>
        <w:r w:rsidR="00E234C7">
          <w:rPr>
            <w:noProof/>
            <w:webHidden/>
          </w:rPr>
          <w:tab/>
        </w:r>
        <w:r>
          <w:rPr>
            <w:noProof/>
            <w:webHidden/>
          </w:rPr>
          <w:fldChar w:fldCharType="begin"/>
        </w:r>
        <w:r w:rsidR="00E234C7">
          <w:rPr>
            <w:noProof/>
            <w:webHidden/>
          </w:rPr>
          <w:instrText xml:space="preserve"> PAGEREF _Toc240777711 \h </w:instrText>
        </w:r>
        <w:r>
          <w:rPr>
            <w:noProof/>
            <w:webHidden/>
          </w:rPr>
        </w:r>
        <w:r>
          <w:rPr>
            <w:noProof/>
            <w:webHidden/>
          </w:rPr>
          <w:fldChar w:fldCharType="separate"/>
        </w:r>
        <w:r w:rsidR="008C3878">
          <w:rPr>
            <w:noProof/>
            <w:webHidden/>
          </w:rPr>
          <w:t>5</w:t>
        </w:r>
        <w:r>
          <w:rPr>
            <w:noProof/>
            <w:webHidden/>
          </w:rPr>
          <w:fldChar w:fldCharType="end"/>
        </w:r>
      </w:hyperlink>
    </w:p>
    <w:p w:rsidR="00E234C7" w:rsidRDefault="00344F7E" w:rsidP="005612A0">
      <w:pPr>
        <w:pStyle w:val="TOC1"/>
        <w:rPr>
          <w:rFonts w:ascii="Calibri" w:hAnsi="Calibri"/>
          <w:noProof/>
          <w:sz w:val="22"/>
          <w:szCs w:val="22"/>
        </w:rPr>
      </w:pPr>
      <w:hyperlink w:anchor="_Toc240777712" w:history="1">
        <w:r w:rsidR="00E234C7" w:rsidRPr="00B87128">
          <w:rPr>
            <w:rStyle w:val="Hyperlink"/>
            <w:noProof/>
          </w:rPr>
          <w:t>3.</w:t>
        </w:r>
        <w:r w:rsidR="00F05D6A" w:rsidRPr="00B87128">
          <w:rPr>
            <w:rStyle w:val="Hyperlink"/>
            <w:noProof/>
          </w:rPr>
          <w:t xml:space="preserve"> </w:t>
        </w:r>
        <w:r w:rsidR="00E234C7" w:rsidRPr="00B87128">
          <w:rPr>
            <w:rStyle w:val="Hyperlink"/>
            <w:noProof/>
          </w:rPr>
          <w:t>Reporting</w:t>
        </w:r>
        <w:r w:rsidR="00E234C7">
          <w:rPr>
            <w:noProof/>
            <w:webHidden/>
          </w:rPr>
          <w:tab/>
        </w:r>
        <w:r>
          <w:rPr>
            <w:noProof/>
            <w:webHidden/>
          </w:rPr>
          <w:fldChar w:fldCharType="begin"/>
        </w:r>
        <w:r w:rsidR="00E234C7">
          <w:rPr>
            <w:noProof/>
            <w:webHidden/>
          </w:rPr>
          <w:instrText xml:space="preserve"> PAGEREF _Toc240777712 \h </w:instrText>
        </w:r>
        <w:r>
          <w:rPr>
            <w:noProof/>
            <w:webHidden/>
          </w:rPr>
        </w:r>
        <w:r>
          <w:rPr>
            <w:noProof/>
            <w:webHidden/>
          </w:rPr>
          <w:fldChar w:fldCharType="separate"/>
        </w:r>
        <w:r w:rsidR="008C3878">
          <w:rPr>
            <w:noProof/>
            <w:webHidden/>
          </w:rPr>
          <w:t>7</w:t>
        </w:r>
        <w:r>
          <w:rPr>
            <w:noProof/>
            <w:webHidden/>
          </w:rPr>
          <w:fldChar w:fldCharType="end"/>
        </w:r>
      </w:hyperlink>
    </w:p>
    <w:p w:rsidR="00E234C7" w:rsidRDefault="00344F7E">
      <w:pPr>
        <w:pStyle w:val="TOC2"/>
        <w:rPr>
          <w:rFonts w:ascii="Calibri" w:hAnsi="Calibri"/>
          <w:b w:val="0"/>
          <w:i w:val="0"/>
          <w:noProof/>
          <w:sz w:val="22"/>
          <w:szCs w:val="22"/>
        </w:rPr>
      </w:pPr>
      <w:hyperlink w:anchor="_Toc240777713" w:history="1">
        <w:r w:rsidR="00E234C7" w:rsidRPr="00B87128">
          <w:rPr>
            <w:rStyle w:val="Hyperlink"/>
            <w:noProof/>
          </w:rPr>
          <w:t>3.1</w:t>
        </w:r>
        <w:r w:rsidR="00E234C7">
          <w:rPr>
            <w:rFonts w:ascii="Calibri" w:hAnsi="Calibri"/>
            <w:b w:val="0"/>
            <w:i w:val="0"/>
            <w:noProof/>
            <w:sz w:val="22"/>
            <w:szCs w:val="22"/>
          </w:rPr>
          <w:tab/>
        </w:r>
        <w:r w:rsidR="005612A0">
          <w:rPr>
            <w:rFonts w:ascii="Calibri" w:hAnsi="Calibri"/>
            <w:b w:val="0"/>
            <w:i w:val="0"/>
            <w:noProof/>
            <w:sz w:val="22"/>
            <w:szCs w:val="22"/>
          </w:rPr>
          <w:t xml:space="preserve"> </w:t>
        </w:r>
        <w:r w:rsidR="00E234C7" w:rsidRPr="00B87128">
          <w:rPr>
            <w:rStyle w:val="Hyperlink"/>
            <w:noProof/>
          </w:rPr>
          <w:t>Data Extracts &amp; Reports Service Reporting</w:t>
        </w:r>
        <w:r w:rsidR="00E234C7">
          <w:rPr>
            <w:noProof/>
            <w:webHidden/>
          </w:rPr>
          <w:tab/>
        </w:r>
        <w:r>
          <w:rPr>
            <w:noProof/>
            <w:webHidden/>
          </w:rPr>
          <w:fldChar w:fldCharType="begin"/>
        </w:r>
        <w:r w:rsidR="00E234C7">
          <w:rPr>
            <w:noProof/>
            <w:webHidden/>
          </w:rPr>
          <w:instrText xml:space="preserve"> PAGEREF _Toc240777713 \h </w:instrText>
        </w:r>
        <w:r>
          <w:rPr>
            <w:noProof/>
            <w:webHidden/>
          </w:rPr>
        </w:r>
        <w:r>
          <w:rPr>
            <w:noProof/>
            <w:webHidden/>
          </w:rPr>
          <w:fldChar w:fldCharType="separate"/>
        </w:r>
        <w:r w:rsidR="008C3878">
          <w:rPr>
            <w:noProof/>
            <w:webHidden/>
          </w:rPr>
          <w:t>7</w:t>
        </w:r>
        <w:r>
          <w:rPr>
            <w:noProof/>
            <w:webHidden/>
          </w:rPr>
          <w:fldChar w:fldCharType="end"/>
        </w:r>
      </w:hyperlink>
    </w:p>
    <w:p w:rsidR="00E234C7" w:rsidRDefault="00344F7E">
      <w:pPr>
        <w:pStyle w:val="TOC2"/>
        <w:rPr>
          <w:rFonts w:ascii="Calibri" w:hAnsi="Calibri"/>
          <w:b w:val="0"/>
          <w:i w:val="0"/>
          <w:noProof/>
          <w:sz w:val="22"/>
          <w:szCs w:val="22"/>
        </w:rPr>
      </w:pPr>
      <w:hyperlink w:anchor="_Toc240777714" w:history="1">
        <w:r w:rsidR="00E234C7" w:rsidRPr="00B87128">
          <w:rPr>
            <w:rStyle w:val="Hyperlink"/>
            <w:noProof/>
          </w:rPr>
          <w:t>3.2</w:t>
        </w:r>
        <w:r w:rsidR="00E234C7">
          <w:rPr>
            <w:rFonts w:ascii="Calibri" w:hAnsi="Calibri"/>
            <w:b w:val="0"/>
            <w:i w:val="0"/>
            <w:noProof/>
            <w:sz w:val="22"/>
            <w:szCs w:val="22"/>
          </w:rPr>
          <w:tab/>
        </w:r>
        <w:r w:rsidR="005612A0">
          <w:rPr>
            <w:rStyle w:val="Hyperlink"/>
            <w:noProof/>
          </w:rPr>
          <w:t xml:space="preserve"> </w:t>
        </w:r>
        <w:r w:rsidR="00E234C7" w:rsidRPr="00B87128">
          <w:rPr>
            <w:rStyle w:val="Hyperlink"/>
            <w:noProof/>
          </w:rPr>
          <w:t>IT Application Service Reporting</w:t>
        </w:r>
        <w:r w:rsidR="00E234C7">
          <w:rPr>
            <w:noProof/>
            <w:webHidden/>
          </w:rPr>
          <w:tab/>
        </w:r>
        <w:r>
          <w:rPr>
            <w:noProof/>
            <w:webHidden/>
          </w:rPr>
          <w:fldChar w:fldCharType="begin"/>
        </w:r>
        <w:r w:rsidR="00E234C7">
          <w:rPr>
            <w:noProof/>
            <w:webHidden/>
          </w:rPr>
          <w:instrText xml:space="preserve"> PAGEREF _Toc240777714 \h </w:instrText>
        </w:r>
        <w:r>
          <w:rPr>
            <w:noProof/>
            <w:webHidden/>
          </w:rPr>
        </w:r>
        <w:r>
          <w:rPr>
            <w:noProof/>
            <w:webHidden/>
          </w:rPr>
          <w:fldChar w:fldCharType="separate"/>
        </w:r>
        <w:r w:rsidR="008C3878">
          <w:rPr>
            <w:noProof/>
            <w:webHidden/>
          </w:rPr>
          <w:t>7</w:t>
        </w:r>
        <w:r>
          <w:rPr>
            <w:noProof/>
            <w:webHidden/>
          </w:rPr>
          <w:fldChar w:fldCharType="end"/>
        </w:r>
      </w:hyperlink>
    </w:p>
    <w:p w:rsidR="00E234C7" w:rsidDel="00B07C9D" w:rsidRDefault="00344F7E" w:rsidP="005612A0">
      <w:pPr>
        <w:pStyle w:val="TOC1"/>
        <w:rPr>
          <w:del w:id="9" w:author="tfelton" w:date="2010-11-24T09:39:00Z"/>
          <w:rFonts w:ascii="Calibri" w:hAnsi="Calibri"/>
          <w:noProof/>
          <w:sz w:val="22"/>
          <w:szCs w:val="22"/>
        </w:rPr>
      </w:pPr>
      <w:del w:id="10" w:author="tfelton" w:date="2010-11-24T09:39:00Z">
        <w:r w:rsidDel="00B07C9D">
          <w:rPr>
            <w:i w:val="0"/>
          </w:rPr>
          <w:fldChar w:fldCharType="begin"/>
        </w:r>
        <w:r w:rsidR="00616001" w:rsidDel="00B07C9D">
          <w:delInstrText>HYPERLINK \l "_Toc240777715"</w:delInstrText>
        </w:r>
        <w:r w:rsidDel="00B07C9D">
          <w:rPr>
            <w:i w:val="0"/>
          </w:rPr>
          <w:fldChar w:fldCharType="separate"/>
        </w:r>
        <w:r w:rsidR="00E234C7" w:rsidRPr="00B87128" w:rsidDel="00B07C9D">
          <w:rPr>
            <w:rStyle w:val="Hyperlink"/>
            <w:noProof/>
          </w:rPr>
          <w:delText>4.</w:delText>
        </w:r>
        <w:r w:rsidR="005612A0" w:rsidRPr="00B87128" w:rsidDel="00B07C9D">
          <w:rPr>
            <w:rStyle w:val="Hyperlink"/>
            <w:noProof/>
          </w:rPr>
          <w:delText xml:space="preserve"> </w:delText>
        </w:r>
        <w:r w:rsidR="00387B31" w:rsidDel="00B07C9D">
          <w:rPr>
            <w:rStyle w:val="Hyperlink"/>
            <w:noProof/>
          </w:rPr>
          <w:delText>Terms of Use</w:delText>
        </w:r>
        <w:r w:rsidR="00E234C7" w:rsidDel="00B07C9D">
          <w:rPr>
            <w:noProof/>
            <w:webHidden/>
          </w:rPr>
          <w:tab/>
        </w:r>
        <w:r w:rsidDel="00B07C9D">
          <w:rPr>
            <w:i w:val="0"/>
          </w:rPr>
          <w:fldChar w:fldCharType="end"/>
        </w:r>
        <w:r w:rsidR="00E94CFD" w:rsidDel="00B07C9D">
          <w:rPr>
            <w:noProof/>
          </w:rPr>
          <w:delText>8</w:delText>
        </w:r>
      </w:del>
    </w:p>
    <w:p w:rsidR="00387B31" w:rsidRDefault="00387B31" w:rsidP="005612A0">
      <w:pPr>
        <w:pStyle w:val="TOC1"/>
        <w:rPr>
          <w:noProof/>
        </w:rPr>
      </w:pPr>
      <w:del w:id="11" w:author="tfelton" w:date="2010-11-24T09:40:00Z">
        <w:r w:rsidDel="00B07C9D">
          <w:rPr>
            <w:noProof/>
          </w:rPr>
          <w:delText>5</w:delText>
        </w:r>
      </w:del>
      <w:ins w:id="12" w:author="tfelton" w:date="2010-11-24T09:40:00Z">
        <w:r w:rsidR="00B07C9D">
          <w:t>4</w:t>
        </w:r>
      </w:ins>
      <w:r>
        <w:rPr>
          <w:noProof/>
        </w:rPr>
        <w:t>.</w:t>
      </w:r>
      <w:r w:rsidRPr="00387B31">
        <w:rPr>
          <w:noProof/>
        </w:rPr>
        <w:t xml:space="preserve"> </w:t>
      </w:r>
      <w:r w:rsidRPr="000055B6">
        <w:rPr>
          <w:noProof/>
        </w:rPr>
        <w:t>Service Availability Renegotiations and Change Control Process</w:t>
      </w:r>
      <w:r>
        <w:rPr>
          <w:noProof/>
        </w:rPr>
        <w:t>…</w:t>
      </w:r>
      <w:r w:rsidR="00E64BE3">
        <w:rPr>
          <w:noProof/>
        </w:rPr>
        <w:t>.</w:t>
      </w:r>
      <w:r w:rsidR="00E94CFD">
        <w:rPr>
          <w:noProof/>
        </w:rPr>
        <w:t>9</w:t>
      </w:r>
    </w:p>
    <w:p w:rsidR="00E234C7" w:rsidRDefault="00344F7E" w:rsidP="005612A0">
      <w:pPr>
        <w:pStyle w:val="TOC1"/>
        <w:rPr>
          <w:rFonts w:ascii="Calibri" w:hAnsi="Calibri"/>
          <w:noProof/>
          <w:sz w:val="22"/>
          <w:szCs w:val="22"/>
        </w:rPr>
      </w:pPr>
      <w:del w:id="13" w:author="tfelton" w:date="2010-11-24T09:40:00Z">
        <w:r w:rsidDel="00B07C9D">
          <w:fldChar w:fldCharType="begin"/>
        </w:r>
        <w:r w:rsidR="00616001" w:rsidDel="00B07C9D">
          <w:delInstrText>HYPERLINK \l "_Toc240777716"</w:delInstrText>
        </w:r>
        <w:r w:rsidDel="00B07C9D">
          <w:fldChar w:fldCharType="separate"/>
        </w:r>
        <w:r w:rsidR="00387B31" w:rsidDel="00B07C9D">
          <w:rPr>
            <w:rStyle w:val="Hyperlink"/>
            <w:noProof/>
          </w:rPr>
          <w:delText>6</w:delText>
        </w:r>
        <w:r w:rsidR="00E234C7" w:rsidRPr="00B87128" w:rsidDel="00B07C9D">
          <w:rPr>
            <w:rStyle w:val="Hyperlink"/>
            <w:noProof/>
          </w:rPr>
          <w:delText>.</w:delText>
        </w:r>
        <w:r w:rsidR="005612A0" w:rsidRPr="00B87128" w:rsidDel="00B07C9D">
          <w:rPr>
            <w:rStyle w:val="Hyperlink"/>
            <w:noProof/>
          </w:rPr>
          <w:delText xml:space="preserve"> </w:delText>
        </w:r>
        <w:r w:rsidR="00E234C7" w:rsidRPr="00B87128" w:rsidDel="00B07C9D">
          <w:rPr>
            <w:rStyle w:val="Hyperlink"/>
            <w:noProof/>
          </w:rPr>
          <w:delText>Annual Review Process</w:delText>
        </w:r>
        <w:r w:rsidR="00E234C7" w:rsidDel="00B07C9D">
          <w:rPr>
            <w:noProof/>
            <w:webHidden/>
          </w:rPr>
          <w:tab/>
        </w:r>
        <w:r w:rsidR="000A24A6" w:rsidDel="00B07C9D">
          <w:rPr>
            <w:noProof/>
            <w:webHidden/>
          </w:rPr>
          <w:delText>9</w:delText>
        </w:r>
        <w:r w:rsidDel="00B07C9D">
          <w:fldChar w:fldCharType="end"/>
        </w:r>
      </w:del>
      <w:ins w:id="14" w:author="tfelton" w:date="2010-11-24T09:40:00Z">
        <w:r>
          <w:fldChar w:fldCharType="begin"/>
        </w:r>
        <w:r w:rsidR="00B07C9D">
          <w:instrText>HYPERLINK \l "_Toc240777716"</w:instrText>
        </w:r>
        <w:r>
          <w:fldChar w:fldCharType="separate"/>
        </w:r>
        <w:r w:rsidR="00B07C9D">
          <w:rPr>
            <w:rStyle w:val="Hyperlink"/>
            <w:noProof/>
          </w:rPr>
          <w:t>5</w:t>
        </w:r>
        <w:r w:rsidR="00B07C9D" w:rsidRPr="00B87128">
          <w:rPr>
            <w:rStyle w:val="Hyperlink"/>
            <w:noProof/>
          </w:rPr>
          <w:t>. Annual Review Process</w:t>
        </w:r>
        <w:r w:rsidR="00B07C9D">
          <w:rPr>
            <w:noProof/>
            <w:webHidden/>
          </w:rPr>
          <w:tab/>
          <w:t>9</w:t>
        </w:r>
        <w:r>
          <w:fldChar w:fldCharType="end"/>
        </w:r>
      </w:ins>
    </w:p>
    <w:p w:rsidR="00E234C7" w:rsidRDefault="00344F7E" w:rsidP="005612A0">
      <w:pPr>
        <w:pStyle w:val="TOC1"/>
        <w:rPr>
          <w:rFonts w:ascii="Calibri" w:hAnsi="Calibri"/>
          <w:noProof/>
          <w:sz w:val="22"/>
          <w:szCs w:val="22"/>
        </w:rPr>
      </w:pPr>
      <w:del w:id="15" w:author="tfelton" w:date="2010-11-24T09:40:00Z">
        <w:r w:rsidDel="00B07C9D">
          <w:fldChar w:fldCharType="begin"/>
        </w:r>
        <w:r w:rsidR="00616001" w:rsidDel="00B07C9D">
          <w:delInstrText>HYPERLINK \l "_Toc240777717"</w:delInstrText>
        </w:r>
        <w:r w:rsidDel="00B07C9D">
          <w:fldChar w:fldCharType="separate"/>
        </w:r>
        <w:r w:rsidR="00387B31" w:rsidDel="00B07C9D">
          <w:rPr>
            <w:rStyle w:val="Hyperlink"/>
            <w:noProof/>
          </w:rPr>
          <w:delText>7</w:delText>
        </w:r>
        <w:r w:rsidR="00E234C7" w:rsidRPr="00B87128" w:rsidDel="00B07C9D">
          <w:rPr>
            <w:rStyle w:val="Hyperlink"/>
            <w:noProof/>
          </w:rPr>
          <w:delText>.Extract &amp; Report Incident Log and Information Matrix</w:delText>
        </w:r>
        <w:r w:rsidR="005612A0" w:rsidDel="00B07C9D">
          <w:rPr>
            <w:rStyle w:val="Hyperlink"/>
            <w:noProof/>
          </w:rPr>
          <w:delText>………………</w:delText>
        </w:r>
        <w:r w:rsidR="00E64BE3" w:rsidDel="00B07C9D">
          <w:rPr>
            <w:rStyle w:val="Hyperlink"/>
            <w:noProof/>
          </w:rPr>
          <w:delText>.</w:delText>
        </w:r>
        <w:r w:rsidR="005612A0" w:rsidDel="00B07C9D">
          <w:rPr>
            <w:rStyle w:val="Hyperlink"/>
            <w:noProof/>
          </w:rPr>
          <w:delText>..</w:delText>
        </w:r>
        <w:r w:rsidR="000A24A6" w:rsidDel="00B07C9D">
          <w:rPr>
            <w:noProof/>
            <w:webHidden/>
          </w:rPr>
          <w:delText>9</w:delText>
        </w:r>
        <w:r w:rsidDel="00B07C9D">
          <w:fldChar w:fldCharType="end"/>
        </w:r>
      </w:del>
      <w:ins w:id="16" w:author="tfelton" w:date="2010-11-24T09:40:00Z">
        <w:r>
          <w:fldChar w:fldCharType="begin"/>
        </w:r>
        <w:r w:rsidR="00B07C9D">
          <w:instrText>HYPERLINK \l "_Toc240777717"</w:instrText>
        </w:r>
        <w:r>
          <w:fldChar w:fldCharType="separate"/>
        </w:r>
        <w:r w:rsidR="00B07C9D">
          <w:rPr>
            <w:rStyle w:val="Hyperlink"/>
            <w:noProof/>
          </w:rPr>
          <w:t>6</w:t>
        </w:r>
        <w:r w:rsidR="00B07C9D" w:rsidRPr="00B87128">
          <w:rPr>
            <w:rStyle w:val="Hyperlink"/>
            <w:noProof/>
          </w:rPr>
          <w:t>.Extract &amp; Report Incident Log and Information Matrix</w:t>
        </w:r>
        <w:r w:rsidR="00B07C9D">
          <w:rPr>
            <w:rStyle w:val="Hyperlink"/>
            <w:noProof/>
          </w:rPr>
          <w:t>………………...</w:t>
        </w:r>
        <w:r w:rsidR="00B07C9D">
          <w:rPr>
            <w:noProof/>
            <w:webHidden/>
          </w:rPr>
          <w:t>9</w:t>
        </w:r>
        <w:r>
          <w:fldChar w:fldCharType="end"/>
        </w:r>
      </w:ins>
    </w:p>
    <w:p w:rsidR="00E234C7" w:rsidRDefault="00344F7E" w:rsidP="005612A0">
      <w:pPr>
        <w:pStyle w:val="TOC1"/>
        <w:rPr>
          <w:rFonts w:ascii="Calibri" w:hAnsi="Calibri"/>
          <w:noProof/>
          <w:sz w:val="22"/>
          <w:szCs w:val="22"/>
        </w:rPr>
      </w:pPr>
      <w:del w:id="17" w:author="tfelton" w:date="2010-11-24T09:40:00Z">
        <w:r w:rsidDel="00B07C9D">
          <w:fldChar w:fldCharType="begin"/>
        </w:r>
        <w:r w:rsidR="00616001" w:rsidDel="00B07C9D">
          <w:delInstrText>HYPERLINK \l "_Toc240777718"</w:delInstrText>
        </w:r>
        <w:r w:rsidDel="00B07C9D">
          <w:fldChar w:fldCharType="separate"/>
        </w:r>
        <w:r w:rsidR="00387B31" w:rsidDel="00B07C9D">
          <w:rPr>
            <w:rStyle w:val="Hyperlink"/>
            <w:noProof/>
          </w:rPr>
          <w:delText>8</w:delText>
        </w:r>
        <w:r w:rsidR="00E234C7" w:rsidRPr="00E234C7" w:rsidDel="00B07C9D">
          <w:rPr>
            <w:rStyle w:val="Hyperlink"/>
            <w:noProof/>
          </w:rPr>
          <w:delText>. Approvals</w:delText>
        </w:r>
        <w:r w:rsidR="00E234C7" w:rsidDel="00B07C9D">
          <w:rPr>
            <w:noProof/>
            <w:webHidden/>
          </w:rPr>
          <w:tab/>
        </w:r>
        <w:r w:rsidDel="00B07C9D">
          <w:rPr>
            <w:noProof/>
            <w:webHidden/>
          </w:rPr>
          <w:fldChar w:fldCharType="begin"/>
        </w:r>
        <w:r w:rsidR="00E234C7" w:rsidDel="00B07C9D">
          <w:rPr>
            <w:noProof/>
            <w:webHidden/>
          </w:rPr>
          <w:delInstrText xml:space="preserve"> PAGEREF _Toc240777718 \h </w:delInstrText>
        </w:r>
        <w:r w:rsidDel="00B07C9D">
          <w:rPr>
            <w:noProof/>
            <w:webHidden/>
          </w:rPr>
        </w:r>
        <w:r w:rsidDel="00B07C9D">
          <w:rPr>
            <w:noProof/>
            <w:webHidden/>
          </w:rPr>
          <w:fldChar w:fldCharType="separate"/>
        </w:r>
        <w:r w:rsidR="008C3878" w:rsidDel="00B07C9D">
          <w:rPr>
            <w:noProof/>
            <w:webHidden/>
          </w:rPr>
          <w:delText>1</w:delText>
        </w:r>
        <w:r w:rsidDel="00B07C9D">
          <w:rPr>
            <w:noProof/>
            <w:webHidden/>
          </w:rPr>
          <w:fldChar w:fldCharType="end"/>
        </w:r>
        <w:r w:rsidDel="00B07C9D">
          <w:fldChar w:fldCharType="end"/>
        </w:r>
      </w:del>
      <w:ins w:id="18" w:author="tfelton" w:date="2010-11-24T09:40:00Z">
        <w:r>
          <w:fldChar w:fldCharType="begin"/>
        </w:r>
        <w:r w:rsidR="00B07C9D">
          <w:instrText>HYPERLINK \l "_Toc240777718"</w:instrText>
        </w:r>
        <w:r>
          <w:fldChar w:fldCharType="separate"/>
        </w:r>
        <w:r w:rsidR="00B07C9D">
          <w:rPr>
            <w:rStyle w:val="Hyperlink"/>
            <w:noProof/>
          </w:rPr>
          <w:t>7</w:t>
        </w:r>
        <w:r w:rsidR="00B07C9D" w:rsidRPr="00E234C7">
          <w:rPr>
            <w:rStyle w:val="Hyperlink"/>
            <w:noProof/>
          </w:rPr>
          <w:t>. Approvals</w:t>
        </w:r>
        <w:r w:rsidR="00B07C9D">
          <w:rPr>
            <w:noProof/>
            <w:webHidden/>
          </w:rPr>
          <w:tab/>
        </w:r>
        <w:r>
          <w:rPr>
            <w:noProof/>
            <w:webHidden/>
          </w:rPr>
          <w:fldChar w:fldCharType="begin"/>
        </w:r>
        <w:r w:rsidR="00B07C9D">
          <w:rPr>
            <w:noProof/>
            <w:webHidden/>
          </w:rPr>
          <w:instrText xml:space="preserve"> PAGEREF _Toc240777718 \h </w:instrText>
        </w:r>
      </w:ins>
      <w:r>
        <w:rPr>
          <w:noProof/>
          <w:webHidden/>
        </w:rPr>
      </w:r>
      <w:ins w:id="19" w:author="tfelton" w:date="2010-11-24T09:40:00Z">
        <w:r>
          <w:rPr>
            <w:noProof/>
            <w:webHidden/>
          </w:rPr>
          <w:fldChar w:fldCharType="separate"/>
        </w:r>
        <w:r w:rsidR="00B07C9D">
          <w:rPr>
            <w:noProof/>
            <w:webHidden/>
          </w:rPr>
          <w:t>1</w:t>
        </w:r>
        <w:r>
          <w:rPr>
            <w:noProof/>
            <w:webHidden/>
          </w:rPr>
          <w:fldChar w:fldCharType="end"/>
        </w:r>
        <w:r>
          <w:fldChar w:fldCharType="end"/>
        </w:r>
      </w:ins>
      <w:r w:rsidR="000A24A6">
        <w:t>0</w:t>
      </w:r>
    </w:p>
    <w:p w:rsidR="005612A0" w:rsidRDefault="005612A0" w:rsidP="005612A0">
      <w:pPr>
        <w:pStyle w:val="TOC1"/>
        <w:rPr>
          <w:noProof/>
        </w:rPr>
      </w:pPr>
      <w:r w:rsidRPr="005612A0">
        <w:rPr>
          <w:noProof/>
        </w:rPr>
        <w:t>Appendix A: Definitions</w:t>
      </w:r>
      <w:r>
        <w:rPr>
          <w:noProof/>
        </w:rPr>
        <w:t>…………………………………………………….1</w:t>
      </w:r>
      <w:r w:rsidR="00E94CFD">
        <w:rPr>
          <w:noProof/>
        </w:rPr>
        <w:t>1</w:t>
      </w:r>
    </w:p>
    <w:p w:rsidR="00E64BE3" w:rsidRPr="00E64BE3" w:rsidRDefault="00E64BE3" w:rsidP="00E64BE3">
      <w:pPr>
        <w:rPr>
          <w:noProof/>
        </w:rPr>
      </w:pPr>
    </w:p>
    <w:p w:rsidR="005612A0" w:rsidRPr="005612A0" w:rsidRDefault="005612A0" w:rsidP="005612A0">
      <w:pPr>
        <w:rPr>
          <w:noProof/>
        </w:rPr>
      </w:pPr>
    </w:p>
    <w:p w:rsidR="00566F8F" w:rsidRDefault="00344F7E">
      <w:pPr>
        <w:rPr>
          <w:b/>
          <w:i/>
          <w:sz w:val="16"/>
          <w:szCs w:val="16"/>
        </w:rPr>
      </w:pPr>
      <w:r>
        <w:rPr>
          <w:b/>
          <w:i/>
          <w:sz w:val="16"/>
          <w:szCs w:val="16"/>
        </w:rPr>
        <w:fldChar w:fldCharType="end"/>
      </w:r>
    </w:p>
    <w:p w:rsidR="00341064" w:rsidRPr="00B64515" w:rsidRDefault="009A6083" w:rsidP="00341064">
      <w:pPr>
        <w:pStyle w:val="Heading1"/>
      </w:pPr>
      <w:r>
        <w:br w:type="page"/>
      </w:r>
      <w:bookmarkStart w:id="20" w:name="_Toc240777704"/>
      <w:r w:rsidR="00341064" w:rsidRPr="00B64515">
        <w:lastRenderedPageBreak/>
        <w:t>1.</w:t>
      </w:r>
      <w:r w:rsidR="00341064" w:rsidRPr="00B64515">
        <w:tab/>
        <w:t>Introduction</w:t>
      </w:r>
      <w:bookmarkEnd w:id="20"/>
    </w:p>
    <w:p w:rsidR="0013439B" w:rsidRPr="005949DC" w:rsidRDefault="004D79E3" w:rsidP="005949DC">
      <w:pPr>
        <w:rPr>
          <w:sz w:val="24"/>
          <w:szCs w:val="24"/>
        </w:rPr>
      </w:pPr>
      <w:r w:rsidRPr="005949DC">
        <w:rPr>
          <w:sz w:val="24"/>
          <w:szCs w:val="24"/>
        </w:rPr>
        <w:t xml:space="preserve">This </w:t>
      </w:r>
      <w:r w:rsidR="00DE4CE8">
        <w:rPr>
          <w:sz w:val="24"/>
          <w:szCs w:val="24"/>
        </w:rPr>
        <w:t>Service Level Agreement (</w:t>
      </w:r>
      <w:r w:rsidR="00CB293F" w:rsidRPr="005949DC">
        <w:rPr>
          <w:sz w:val="24"/>
          <w:szCs w:val="24"/>
        </w:rPr>
        <w:t xml:space="preserve">SLA) </w:t>
      </w:r>
      <w:r w:rsidRPr="005949DC">
        <w:rPr>
          <w:sz w:val="24"/>
          <w:szCs w:val="24"/>
        </w:rPr>
        <w:t xml:space="preserve">describes </w:t>
      </w:r>
      <w:r w:rsidR="00F05D6A">
        <w:rPr>
          <w:sz w:val="24"/>
          <w:szCs w:val="24"/>
        </w:rPr>
        <w:t>Market Data Transparency</w:t>
      </w:r>
      <w:r w:rsidR="005949DC" w:rsidRPr="005949DC">
        <w:rPr>
          <w:sz w:val="24"/>
          <w:szCs w:val="24"/>
        </w:rPr>
        <w:t xml:space="preserve"> S</w:t>
      </w:r>
      <w:r w:rsidRPr="005949DC">
        <w:rPr>
          <w:sz w:val="24"/>
          <w:szCs w:val="24"/>
        </w:rPr>
        <w:t>ervices provided by ERCOT to Market Participants</w:t>
      </w:r>
      <w:r w:rsidR="00EF6C23" w:rsidRPr="005949DC">
        <w:rPr>
          <w:sz w:val="24"/>
          <w:szCs w:val="24"/>
        </w:rPr>
        <w:t>,</w:t>
      </w:r>
      <w:r w:rsidR="00F05D6A">
        <w:rPr>
          <w:sz w:val="24"/>
          <w:szCs w:val="24"/>
        </w:rPr>
        <w:t xml:space="preserve"> and</w:t>
      </w:r>
      <w:r w:rsidR="00EF6C23" w:rsidRPr="00F05D6A">
        <w:rPr>
          <w:sz w:val="24"/>
          <w:szCs w:val="24"/>
        </w:rPr>
        <w:t xml:space="preserve"> </w:t>
      </w:r>
      <w:r w:rsidR="00F05D6A" w:rsidRPr="00F05D6A">
        <w:rPr>
          <w:bCs/>
          <w:sz w:val="24"/>
          <w:szCs w:val="24"/>
        </w:rPr>
        <w:t>includes access to reports, policies, guidelines, procedures, forms and applications, and the delivery of data extracts and reports containing ERCOT market or market participant related data</w:t>
      </w:r>
      <w:r w:rsidR="00E37B4F" w:rsidRPr="00F05D6A">
        <w:rPr>
          <w:sz w:val="24"/>
          <w:szCs w:val="24"/>
        </w:rPr>
        <w:t xml:space="preserve">.  </w:t>
      </w:r>
    </w:p>
    <w:p w:rsidR="0013439B" w:rsidRPr="005949DC" w:rsidRDefault="0013439B" w:rsidP="005949DC"/>
    <w:p w:rsidR="0013439B" w:rsidRDefault="0013439B" w:rsidP="0013439B">
      <w:pPr>
        <w:rPr>
          <w:sz w:val="24"/>
          <w:szCs w:val="24"/>
        </w:rPr>
      </w:pPr>
      <w:r>
        <w:rPr>
          <w:sz w:val="24"/>
          <w:szCs w:val="24"/>
        </w:rPr>
        <w:t xml:space="preserve">Where applicable, </w:t>
      </w:r>
      <w:r w:rsidR="00E37B4F">
        <w:rPr>
          <w:sz w:val="24"/>
          <w:szCs w:val="24"/>
        </w:rPr>
        <w:t>this information</w:t>
      </w:r>
      <w:r>
        <w:rPr>
          <w:sz w:val="24"/>
          <w:szCs w:val="24"/>
        </w:rPr>
        <w:t xml:space="preserve"> build</w:t>
      </w:r>
      <w:r w:rsidR="00E37B4F">
        <w:rPr>
          <w:sz w:val="24"/>
          <w:szCs w:val="24"/>
        </w:rPr>
        <w:t>s</w:t>
      </w:r>
      <w:r>
        <w:rPr>
          <w:sz w:val="24"/>
          <w:szCs w:val="24"/>
        </w:rPr>
        <w:t xml:space="preserve"> upon the requirements outlined in ERCOT Protocols and </w:t>
      </w:r>
      <w:r w:rsidR="00E37B4F">
        <w:rPr>
          <w:sz w:val="24"/>
          <w:szCs w:val="24"/>
        </w:rPr>
        <w:t xml:space="preserve">related </w:t>
      </w:r>
      <w:r>
        <w:rPr>
          <w:sz w:val="24"/>
          <w:szCs w:val="24"/>
        </w:rPr>
        <w:t>Market Guide</w:t>
      </w:r>
      <w:r w:rsidR="00E37B4F">
        <w:rPr>
          <w:sz w:val="24"/>
          <w:szCs w:val="24"/>
        </w:rPr>
        <w:t>s</w:t>
      </w:r>
      <w:r>
        <w:rPr>
          <w:sz w:val="24"/>
          <w:szCs w:val="24"/>
        </w:rPr>
        <w:t xml:space="preserve"> regarding </w:t>
      </w:r>
      <w:r w:rsidR="00C14034">
        <w:rPr>
          <w:sz w:val="24"/>
          <w:szCs w:val="24"/>
        </w:rPr>
        <w:t xml:space="preserve">the </w:t>
      </w:r>
      <w:r w:rsidR="00E37B4F">
        <w:rPr>
          <w:sz w:val="24"/>
          <w:szCs w:val="24"/>
        </w:rPr>
        <w:t>delivery of data extracts and reports</w:t>
      </w:r>
      <w:r w:rsidR="003E6701">
        <w:rPr>
          <w:sz w:val="24"/>
          <w:szCs w:val="24"/>
        </w:rPr>
        <w:t>.</w:t>
      </w:r>
    </w:p>
    <w:p w:rsidR="0013439B" w:rsidRDefault="0013439B" w:rsidP="0013439B">
      <w:pPr>
        <w:rPr>
          <w:sz w:val="24"/>
          <w:szCs w:val="24"/>
        </w:rPr>
      </w:pPr>
    </w:p>
    <w:p w:rsidR="00E75262" w:rsidRPr="00E02036" w:rsidRDefault="00C14034" w:rsidP="00E02036">
      <w:pPr>
        <w:rPr>
          <w:sz w:val="24"/>
          <w:szCs w:val="24"/>
        </w:rPr>
      </w:pPr>
      <w:bookmarkStart w:id="21" w:name="_Toc197335023"/>
      <w:bookmarkStart w:id="22" w:name="_Toc197336755"/>
      <w:bookmarkStart w:id="23" w:name="_Toc197336799"/>
      <w:r w:rsidRPr="00E02036">
        <w:rPr>
          <w:sz w:val="24"/>
          <w:szCs w:val="24"/>
        </w:rPr>
        <w:t>In the event of a conflict between this document and the ERCOT Protocols, ERCOT Market Guides or PUCT Substantive Rules, the Protocols or PUCT Substantive Rules take precedence over this document</w:t>
      </w:r>
      <w:bookmarkEnd w:id="21"/>
      <w:bookmarkEnd w:id="22"/>
      <w:bookmarkEnd w:id="23"/>
      <w:r w:rsidRPr="00E02036" w:rsidDel="00C14034">
        <w:rPr>
          <w:sz w:val="24"/>
          <w:szCs w:val="24"/>
        </w:rPr>
        <w:t xml:space="preserve"> </w:t>
      </w:r>
    </w:p>
    <w:p w:rsidR="0047665D" w:rsidRDefault="00F718E8" w:rsidP="0047665D">
      <w:pPr>
        <w:pStyle w:val="Heading1"/>
      </w:pPr>
      <w:bookmarkStart w:id="24" w:name="_Toc240777705"/>
      <w:r w:rsidRPr="0047665D">
        <w:t>2</w:t>
      </w:r>
      <w:r w:rsidR="00484B61" w:rsidRPr="0047665D">
        <w:t>.</w:t>
      </w:r>
      <w:r w:rsidR="00484B61" w:rsidRPr="0047665D">
        <w:tab/>
      </w:r>
      <w:r w:rsidR="0047665D" w:rsidRPr="0047665D">
        <w:t>Services</w:t>
      </w:r>
      <w:bookmarkEnd w:id="24"/>
    </w:p>
    <w:p w:rsidR="007747CA" w:rsidRDefault="0040059F" w:rsidP="00AB0B78">
      <w:pPr>
        <w:rPr>
          <w:sz w:val="24"/>
          <w:szCs w:val="24"/>
        </w:rPr>
      </w:pPr>
      <w:r>
        <w:rPr>
          <w:sz w:val="24"/>
          <w:szCs w:val="24"/>
        </w:rPr>
        <w:t xml:space="preserve">There are two services </w:t>
      </w:r>
      <w:r w:rsidR="00CB6955">
        <w:rPr>
          <w:sz w:val="24"/>
          <w:szCs w:val="24"/>
        </w:rPr>
        <w:t>associated with this agreement:</w:t>
      </w:r>
      <w:r>
        <w:rPr>
          <w:sz w:val="24"/>
          <w:szCs w:val="24"/>
        </w:rPr>
        <w:t xml:space="preserve">  </w:t>
      </w:r>
    </w:p>
    <w:p w:rsidR="007747CA" w:rsidRDefault="007747CA" w:rsidP="00E503ED">
      <w:pPr>
        <w:numPr>
          <w:ilvl w:val="0"/>
          <w:numId w:val="5"/>
        </w:numPr>
        <w:rPr>
          <w:sz w:val="24"/>
          <w:szCs w:val="24"/>
        </w:rPr>
      </w:pPr>
      <w:r>
        <w:rPr>
          <w:i/>
          <w:sz w:val="24"/>
          <w:szCs w:val="24"/>
        </w:rPr>
        <w:t>Data Extracts &amp; Reports s</w:t>
      </w:r>
      <w:r w:rsidR="00AB0B78" w:rsidRPr="007747CA">
        <w:rPr>
          <w:i/>
          <w:sz w:val="24"/>
          <w:szCs w:val="24"/>
        </w:rPr>
        <w:t>ervice</w:t>
      </w:r>
      <w:r w:rsidR="00AB0B78">
        <w:rPr>
          <w:sz w:val="24"/>
          <w:szCs w:val="24"/>
        </w:rPr>
        <w:t xml:space="preserve"> is defined as the set of reports and extracts created by ERCOT and delivered to Market Participants</w:t>
      </w:r>
      <w:r w:rsidR="0040059F">
        <w:rPr>
          <w:sz w:val="24"/>
          <w:szCs w:val="24"/>
        </w:rPr>
        <w:t xml:space="preserve">.  </w:t>
      </w:r>
    </w:p>
    <w:p w:rsidR="00AB0B78" w:rsidRDefault="0040059F" w:rsidP="00E503ED">
      <w:pPr>
        <w:numPr>
          <w:ilvl w:val="0"/>
          <w:numId w:val="5"/>
        </w:numPr>
        <w:rPr>
          <w:sz w:val="24"/>
          <w:szCs w:val="24"/>
        </w:rPr>
      </w:pPr>
      <w:r w:rsidRPr="007747CA">
        <w:rPr>
          <w:i/>
          <w:sz w:val="24"/>
          <w:szCs w:val="24"/>
        </w:rPr>
        <w:t>IT Applications service</w:t>
      </w:r>
      <w:r>
        <w:rPr>
          <w:sz w:val="24"/>
          <w:szCs w:val="24"/>
        </w:rPr>
        <w:t xml:space="preserve"> is the </w:t>
      </w:r>
      <w:r w:rsidR="007747CA">
        <w:rPr>
          <w:sz w:val="24"/>
          <w:szCs w:val="24"/>
        </w:rPr>
        <w:t>set of systems</w:t>
      </w:r>
      <w:r w:rsidR="00AB0B78">
        <w:rPr>
          <w:sz w:val="24"/>
          <w:szCs w:val="24"/>
        </w:rPr>
        <w:t xml:space="preserve"> that </w:t>
      </w:r>
      <w:r w:rsidR="00CB6955">
        <w:rPr>
          <w:sz w:val="24"/>
          <w:szCs w:val="24"/>
        </w:rPr>
        <w:t>enable</w:t>
      </w:r>
      <w:r w:rsidR="00AB0B78">
        <w:rPr>
          <w:sz w:val="24"/>
          <w:szCs w:val="24"/>
        </w:rPr>
        <w:t xml:space="preserve"> </w:t>
      </w:r>
      <w:r w:rsidR="00CB6955">
        <w:rPr>
          <w:sz w:val="24"/>
          <w:szCs w:val="24"/>
        </w:rPr>
        <w:t xml:space="preserve">user access to ERCOT, and </w:t>
      </w:r>
      <w:r w:rsidR="00AB0B78">
        <w:rPr>
          <w:sz w:val="24"/>
          <w:szCs w:val="24"/>
        </w:rPr>
        <w:t>the delivery of these reports and extracts.</w:t>
      </w:r>
    </w:p>
    <w:p w:rsidR="007805B5" w:rsidRPr="00F46B14" w:rsidRDefault="0047665D" w:rsidP="00BE753A">
      <w:pPr>
        <w:pStyle w:val="Heading2"/>
        <w:rPr>
          <w:i w:val="0"/>
        </w:rPr>
      </w:pPr>
      <w:bookmarkStart w:id="25" w:name="_Toc240777706"/>
      <w:r w:rsidRPr="00F46B14">
        <w:rPr>
          <w:i w:val="0"/>
        </w:rPr>
        <w:t>2.1</w:t>
      </w:r>
      <w:r w:rsidRPr="00F46B14">
        <w:rPr>
          <w:i w:val="0"/>
        </w:rPr>
        <w:tab/>
      </w:r>
      <w:r w:rsidR="00E22F2E" w:rsidRPr="00F46B14">
        <w:rPr>
          <w:i w:val="0"/>
        </w:rPr>
        <w:t>Data Extracts</w:t>
      </w:r>
      <w:bookmarkStart w:id="26" w:name="_Toc165705255"/>
      <w:r w:rsidR="00F92E18" w:rsidRPr="00F46B14">
        <w:rPr>
          <w:i w:val="0"/>
        </w:rPr>
        <w:t xml:space="preserve"> &amp; Report</w:t>
      </w:r>
      <w:r w:rsidRPr="00F46B14">
        <w:rPr>
          <w:i w:val="0"/>
        </w:rPr>
        <w:t>s</w:t>
      </w:r>
      <w:bookmarkEnd w:id="25"/>
    </w:p>
    <w:p w:rsidR="00355EB6" w:rsidRPr="00AE3FC6" w:rsidRDefault="00C24E35" w:rsidP="0047665D">
      <w:pPr>
        <w:pStyle w:val="Heading3"/>
      </w:pPr>
      <w:bookmarkStart w:id="27" w:name="_Toc240777707"/>
      <w:r>
        <w:t>2.1</w:t>
      </w:r>
      <w:r w:rsidR="0047665D">
        <w:t>.1</w:t>
      </w:r>
      <w:r w:rsidR="0047665D">
        <w:tab/>
      </w:r>
      <w:r w:rsidR="0047665D">
        <w:tab/>
      </w:r>
      <w:r w:rsidR="00355EB6" w:rsidRPr="00AE3FC6">
        <w:t xml:space="preserve">Service </w:t>
      </w:r>
      <w:r w:rsidR="00CC0515" w:rsidRPr="00AE3FC6">
        <w:t>Scope</w:t>
      </w:r>
      <w:bookmarkEnd w:id="26"/>
      <w:bookmarkEnd w:id="27"/>
      <w:r w:rsidR="00CC0515" w:rsidRPr="00AE3FC6">
        <w:t xml:space="preserve"> </w:t>
      </w:r>
    </w:p>
    <w:p w:rsidR="0093197A" w:rsidRDefault="0093197A" w:rsidP="0093197A">
      <w:pPr>
        <w:rPr>
          <w:sz w:val="24"/>
          <w:szCs w:val="24"/>
        </w:rPr>
      </w:pPr>
      <w:r>
        <w:rPr>
          <w:sz w:val="24"/>
          <w:szCs w:val="24"/>
        </w:rPr>
        <w:t>ERCOT provides market data in the form of reports and web services. Extracts and report</w:t>
      </w:r>
      <w:r w:rsidR="007F7F1F">
        <w:rPr>
          <w:sz w:val="24"/>
          <w:szCs w:val="24"/>
        </w:rPr>
        <w:t xml:space="preserve">s are summarized in the </w:t>
      </w:r>
      <w:hyperlink w:anchor="_6._Extract_&amp;" w:history="1">
        <w:r w:rsidRPr="007747CA">
          <w:rPr>
            <w:rStyle w:val="Hyperlink"/>
            <w:sz w:val="24"/>
            <w:szCs w:val="24"/>
          </w:rPr>
          <w:t>Extract and Report Information Matrix</w:t>
        </w:r>
      </w:hyperlink>
      <w:r w:rsidR="007628EF">
        <w:rPr>
          <w:sz w:val="24"/>
          <w:szCs w:val="24"/>
        </w:rPr>
        <w:t>, and include Current Day Reports, Source System Reports, and EIS Reports and Extracts.</w:t>
      </w:r>
      <w:r>
        <w:rPr>
          <w:sz w:val="24"/>
          <w:szCs w:val="24"/>
        </w:rPr>
        <w:t xml:space="preserve">  The scope of this document is limited to Priority Level-1 extracts and reports listed in this matrix. </w:t>
      </w:r>
    </w:p>
    <w:p w:rsidR="000F7F81" w:rsidRDefault="00F96D5E" w:rsidP="000F7F81">
      <w:pPr>
        <w:pStyle w:val="Heading3"/>
      </w:pPr>
      <w:bookmarkStart w:id="28" w:name="_Toc240777708"/>
      <w:r>
        <w:t>2.1.2</w:t>
      </w:r>
      <w:r w:rsidR="000F7F81">
        <w:tab/>
      </w:r>
      <w:r w:rsidR="000F7F81">
        <w:tab/>
        <w:t>Service Characteristics</w:t>
      </w:r>
      <w:bookmarkEnd w:id="28"/>
    </w:p>
    <w:p w:rsidR="00AA7815" w:rsidRDefault="00B83203" w:rsidP="00DC5379">
      <w:pPr>
        <w:rPr>
          <w:sz w:val="24"/>
          <w:szCs w:val="24"/>
        </w:rPr>
      </w:pPr>
      <w:r>
        <w:rPr>
          <w:sz w:val="24"/>
          <w:szCs w:val="24"/>
        </w:rPr>
        <w:t>The</w:t>
      </w:r>
      <w:r w:rsidR="00674B64">
        <w:rPr>
          <w:sz w:val="24"/>
          <w:szCs w:val="24"/>
        </w:rPr>
        <w:t xml:space="preserve"> </w:t>
      </w:r>
      <w:r w:rsidR="00482308">
        <w:rPr>
          <w:sz w:val="24"/>
          <w:szCs w:val="24"/>
        </w:rPr>
        <w:t>service</w:t>
      </w:r>
      <w:r w:rsidR="00674B64">
        <w:rPr>
          <w:sz w:val="24"/>
          <w:szCs w:val="24"/>
        </w:rPr>
        <w:t xml:space="preserve"> characteristics that apply to extracts and reports are: </w:t>
      </w:r>
      <w:r w:rsidR="00330C6F">
        <w:rPr>
          <w:sz w:val="24"/>
          <w:szCs w:val="24"/>
        </w:rPr>
        <w:t>Timeliness, Completeness and Accuracy</w:t>
      </w:r>
      <w:r w:rsidR="005C04F7">
        <w:rPr>
          <w:sz w:val="24"/>
          <w:szCs w:val="24"/>
        </w:rPr>
        <w:t xml:space="preserve">. </w:t>
      </w:r>
      <w:r w:rsidR="0024118F">
        <w:rPr>
          <w:sz w:val="24"/>
          <w:szCs w:val="24"/>
        </w:rPr>
        <w:t xml:space="preserve">Incidents </w:t>
      </w:r>
      <w:r w:rsidR="00674B64">
        <w:rPr>
          <w:sz w:val="24"/>
          <w:szCs w:val="24"/>
        </w:rPr>
        <w:t xml:space="preserve">impacting these </w:t>
      </w:r>
      <w:r w:rsidR="0024118F">
        <w:rPr>
          <w:sz w:val="24"/>
          <w:szCs w:val="24"/>
        </w:rPr>
        <w:t xml:space="preserve">characteristics </w:t>
      </w:r>
      <w:r w:rsidR="008533B5">
        <w:rPr>
          <w:sz w:val="24"/>
          <w:szCs w:val="24"/>
        </w:rPr>
        <w:t xml:space="preserve">are reported as </w:t>
      </w:r>
      <w:r w:rsidR="003D7644">
        <w:rPr>
          <w:sz w:val="24"/>
          <w:szCs w:val="24"/>
        </w:rPr>
        <w:t xml:space="preserve">part of </w:t>
      </w:r>
      <w:r w:rsidR="00F05D6A">
        <w:rPr>
          <w:sz w:val="24"/>
          <w:szCs w:val="24"/>
        </w:rPr>
        <w:t xml:space="preserve">the </w:t>
      </w:r>
      <w:r w:rsidR="00B37C49">
        <w:rPr>
          <w:sz w:val="24"/>
          <w:szCs w:val="24"/>
        </w:rPr>
        <w:t xml:space="preserve">Extract &amp; Report </w:t>
      </w:r>
      <w:r w:rsidR="00831CC0">
        <w:rPr>
          <w:sz w:val="24"/>
          <w:szCs w:val="24"/>
        </w:rPr>
        <w:t>Incident</w:t>
      </w:r>
      <w:r w:rsidR="008533B5">
        <w:rPr>
          <w:sz w:val="24"/>
          <w:szCs w:val="24"/>
        </w:rPr>
        <w:t xml:space="preserve"> </w:t>
      </w:r>
      <w:r w:rsidR="00831CC0">
        <w:rPr>
          <w:sz w:val="24"/>
          <w:szCs w:val="24"/>
        </w:rPr>
        <w:t>log</w:t>
      </w:r>
      <w:r w:rsidR="008533B5">
        <w:rPr>
          <w:sz w:val="24"/>
          <w:szCs w:val="24"/>
        </w:rPr>
        <w:t xml:space="preserve">, </w:t>
      </w:r>
      <w:r w:rsidR="003D7644">
        <w:rPr>
          <w:sz w:val="24"/>
          <w:szCs w:val="24"/>
        </w:rPr>
        <w:t xml:space="preserve">as </w:t>
      </w:r>
      <w:r w:rsidR="008533B5">
        <w:rPr>
          <w:sz w:val="24"/>
          <w:szCs w:val="24"/>
        </w:rPr>
        <w:t xml:space="preserve">described in Section </w:t>
      </w:r>
      <w:r w:rsidR="000F7F81">
        <w:rPr>
          <w:sz w:val="24"/>
          <w:szCs w:val="24"/>
        </w:rPr>
        <w:t>3.</w:t>
      </w:r>
    </w:p>
    <w:p w:rsidR="00D45487" w:rsidRDefault="00D45487" w:rsidP="00DC5379">
      <w:pPr>
        <w:rPr>
          <w:sz w:val="24"/>
          <w:szCs w:val="24"/>
        </w:rPr>
      </w:pPr>
    </w:p>
    <w:p w:rsidR="00D45487" w:rsidRDefault="00D45487" w:rsidP="00DC5379">
      <w:pPr>
        <w:rPr>
          <w:sz w:val="24"/>
          <w:szCs w:val="24"/>
        </w:rPr>
      </w:pPr>
      <w:r>
        <w:rPr>
          <w:sz w:val="24"/>
          <w:szCs w:val="24"/>
        </w:rPr>
        <w:t xml:space="preserve">ERCOT will run integrity checks to ensure that reports and extracts contain complete data sets.  Validations will also be run to verify that the data sets provided are accurate as well.  </w:t>
      </w:r>
      <w:r w:rsidR="00C14034">
        <w:rPr>
          <w:sz w:val="24"/>
          <w:szCs w:val="24"/>
        </w:rPr>
        <w:t>Extract and report delivery timelines are</w:t>
      </w:r>
      <w:r>
        <w:rPr>
          <w:sz w:val="24"/>
          <w:szCs w:val="24"/>
        </w:rPr>
        <w:t xml:space="preserve"> captured in the Extract and Report Information Matrix</w:t>
      </w:r>
      <w:r w:rsidR="000B5E34">
        <w:rPr>
          <w:sz w:val="24"/>
          <w:szCs w:val="24"/>
        </w:rPr>
        <w:t xml:space="preserve"> </w:t>
      </w:r>
      <w:r>
        <w:rPr>
          <w:sz w:val="24"/>
          <w:szCs w:val="24"/>
        </w:rPr>
        <w:t xml:space="preserve">in the column labeled ‘ERCOT Delivery’.  Where available, a protocol reference </w:t>
      </w:r>
      <w:r w:rsidR="00C14034">
        <w:rPr>
          <w:sz w:val="24"/>
          <w:szCs w:val="24"/>
        </w:rPr>
        <w:t>is</w:t>
      </w:r>
      <w:r>
        <w:rPr>
          <w:sz w:val="24"/>
          <w:szCs w:val="24"/>
        </w:rPr>
        <w:t xml:space="preserve"> given for applicable reports and extract</w:t>
      </w:r>
      <w:r w:rsidR="00C14034">
        <w:rPr>
          <w:sz w:val="24"/>
          <w:szCs w:val="24"/>
        </w:rPr>
        <w:t>s</w:t>
      </w:r>
      <w:r>
        <w:rPr>
          <w:sz w:val="24"/>
          <w:szCs w:val="24"/>
        </w:rPr>
        <w:t xml:space="preserve">.  Where there is not </w:t>
      </w:r>
      <w:r w:rsidR="00C14034">
        <w:rPr>
          <w:sz w:val="24"/>
          <w:szCs w:val="24"/>
        </w:rPr>
        <w:t xml:space="preserve">a </w:t>
      </w:r>
      <w:r>
        <w:rPr>
          <w:sz w:val="24"/>
          <w:szCs w:val="24"/>
        </w:rPr>
        <w:t>protocol reference available</w:t>
      </w:r>
      <w:r w:rsidR="008C3CE5">
        <w:rPr>
          <w:sz w:val="24"/>
          <w:szCs w:val="24"/>
        </w:rPr>
        <w:t>,</w:t>
      </w:r>
      <w:r>
        <w:rPr>
          <w:sz w:val="24"/>
          <w:szCs w:val="24"/>
        </w:rPr>
        <w:t xml:space="preserve"> </w:t>
      </w:r>
      <w:r w:rsidR="008C3CE5">
        <w:rPr>
          <w:sz w:val="24"/>
          <w:szCs w:val="24"/>
        </w:rPr>
        <w:t>the default</w:t>
      </w:r>
      <w:r>
        <w:rPr>
          <w:sz w:val="24"/>
          <w:szCs w:val="24"/>
        </w:rPr>
        <w:t xml:space="preserve"> for which the report/extract </w:t>
      </w:r>
      <w:r w:rsidR="008C3CE5">
        <w:rPr>
          <w:sz w:val="24"/>
          <w:szCs w:val="24"/>
        </w:rPr>
        <w:t>is to be</w:t>
      </w:r>
      <w:r>
        <w:rPr>
          <w:sz w:val="24"/>
          <w:szCs w:val="24"/>
        </w:rPr>
        <w:t xml:space="preserve"> delivered will be 23:59 for the particular Operating Date.  </w:t>
      </w:r>
    </w:p>
    <w:p w:rsidR="00730D73" w:rsidRDefault="00730D73" w:rsidP="00DC5379">
      <w:pPr>
        <w:rPr>
          <w:sz w:val="24"/>
          <w:szCs w:val="24"/>
        </w:rPr>
      </w:pPr>
    </w:p>
    <w:p w:rsidR="00730D73" w:rsidRDefault="00730D73" w:rsidP="00DC5379">
      <w:pPr>
        <w:rPr>
          <w:sz w:val="24"/>
          <w:szCs w:val="24"/>
        </w:rPr>
      </w:pPr>
      <w:r>
        <w:rPr>
          <w:sz w:val="24"/>
          <w:szCs w:val="24"/>
        </w:rPr>
        <w:t>For example, a daily report without a protocol reference would be due by 23:59 for the given Operating Date and a weekly report would be delivered by the day of the week specified and no later than 23:59 that day to be considered ‘timely’.</w:t>
      </w:r>
    </w:p>
    <w:p w:rsidR="003D7644" w:rsidRDefault="003D7644" w:rsidP="003D7644">
      <w:pPr>
        <w:rPr>
          <w:sz w:val="24"/>
          <w:szCs w:val="24"/>
        </w:rPr>
      </w:pPr>
    </w:p>
    <w:p w:rsidR="005C1D21" w:rsidRDefault="00E262BF">
      <w:pPr>
        <w:rPr>
          <w:sz w:val="24"/>
          <w:szCs w:val="24"/>
        </w:rPr>
      </w:pPr>
      <w:r>
        <w:rPr>
          <w:sz w:val="24"/>
          <w:szCs w:val="24"/>
        </w:rPr>
        <w:lastRenderedPageBreak/>
        <w:t>Note:  There are some reports and extracts that will not post if data has not been sent.  In t</w:t>
      </w:r>
      <w:r w:rsidR="00A133B6">
        <w:rPr>
          <w:sz w:val="24"/>
          <w:szCs w:val="24"/>
        </w:rPr>
        <w:t xml:space="preserve">hese instances, if data is not </w:t>
      </w:r>
      <w:r>
        <w:rPr>
          <w:sz w:val="24"/>
          <w:szCs w:val="24"/>
        </w:rPr>
        <w:t>present in ERCOT’s system during the timeframe for which the report/extract runs</w:t>
      </w:r>
      <w:r w:rsidR="00FA3982">
        <w:rPr>
          <w:sz w:val="24"/>
          <w:szCs w:val="24"/>
        </w:rPr>
        <w:t xml:space="preserve">, then </w:t>
      </w:r>
      <w:r>
        <w:rPr>
          <w:sz w:val="24"/>
          <w:szCs w:val="24"/>
        </w:rPr>
        <w:t>there is no data to deliver.  Should you have any specific questions regarding these reports and extracts</w:t>
      </w:r>
      <w:r w:rsidR="008A1EAC">
        <w:rPr>
          <w:sz w:val="24"/>
          <w:szCs w:val="24"/>
        </w:rPr>
        <w:t xml:space="preserve">, </w:t>
      </w:r>
      <w:r>
        <w:rPr>
          <w:sz w:val="24"/>
          <w:szCs w:val="24"/>
        </w:rPr>
        <w:t xml:space="preserve">please </w:t>
      </w:r>
      <w:r w:rsidR="00FA3982">
        <w:rPr>
          <w:sz w:val="24"/>
          <w:szCs w:val="24"/>
        </w:rPr>
        <w:t>contact ERCOT HelpDesk for clarifications</w:t>
      </w:r>
      <w:r w:rsidR="001F3CFC">
        <w:rPr>
          <w:sz w:val="24"/>
          <w:szCs w:val="24"/>
        </w:rPr>
        <w:t xml:space="preserve"> at (512) 248-6800 or </w:t>
      </w:r>
      <w:hyperlink r:id="rId9" w:history="1">
        <w:r w:rsidR="001F3CFC" w:rsidRPr="001404F2">
          <w:rPr>
            <w:rStyle w:val="Hyperlink"/>
            <w:sz w:val="24"/>
            <w:szCs w:val="24"/>
          </w:rPr>
          <w:t>hdesk@ercot.com</w:t>
        </w:r>
      </w:hyperlink>
      <w:r w:rsidR="001F3CFC">
        <w:rPr>
          <w:sz w:val="24"/>
          <w:szCs w:val="24"/>
        </w:rPr>
        <w:t>.</w:t>
      </w:r>
    </w:p>
    <w:p w:rsidR="00F718E8" w:rsidRPr="00484B61" w:rsidRDefault="00BE753A" w:rsidP="00BE753A">
      <w:pPr>
        <w:pStyle w:val="Heading2"/>
      </w:pPr>
      <w:bookmarkStart w:id="29" w:name="_Toc240777709"/>
      <w:r>
        <w:t>2.2</w:t>
      </w:r>
      <w:r>
        <w:tab/>
        <w:t xml:space="preserve">IT </w:t>
      </w:r>
      <w:r w:rsidR="00F718E8">
        <w:t>Application</w:t>
      </w:r>
      <w:r w:rsidR="005C04F7">
        <w:t>s</w:t>
      </w:r>
      <w:bookmarkEnd w:id="29"/>
    </w:p>
    <w:p w:rsidR="00F718E8" w:rsidRPr="00AE3FC6" w:rsidRDefault="00BE753A" w:rsidP="000044F4">
      <w:pPr>
        <w:pStyle w:val="Heading3"/>
      </w:pPr>
      <w:bookmarkStart w:id="30" w:name="_Toc240777710"/>
      <w:r>
        <w:t>2.2.1</w:t>
      </w:r>
      <w:r>
        <w:tab/>
      </w:r>
      <w:r>
        <w:tab/>
      </w:r>
      <w:r w:rsidR="00F718E8" w:rsidRPr="00C4216C">
        <w:t>Service scope</w:t>
      </w:r>
      <w:bookmarkEnd w:id="30"/>
    </w:p>
    <w:p w:rsidR="007628EF" w:rsidRDefault="007628EF" w:rsidP="009D533D">
      <w:pPr>
        <w:rPr>
          <w:sz w:val="24"/>
          <w:szCs w:val="24"/>
        </w:rPr>
      </w:pPr>
    </w:p>
    <w:p w:rsidR="00F718E8" w:rsidRPr="009D533D" w:rsidRDefault="00FE366B" w:rsidP="009D533D">
      <w:pPr>
        <w:rPr>
          <w:sz w:val="24"/>
          <w:szCs w:val="24"/>
        </w:rPr>
      </w:pPr>
      <w:r>
        <w:rPr>
          <w:sz w:val="24"/>
          <w:szCs w:val="24"/>
        </w:rPr>
        <w:t>IT</w:t>
      </w:r>
      <w:r w:rsidR="00EF3086">
        <w:rPr>
          <w:sz w:val="24"/>
          <w:szCs w:val="24"/>
        </w:rPr>
        <w:t xml:space="preserve"> Applications s</w:t>
      </w:r>
      <w:r w:rsidR="009D533D">
        <w:rPr>
          <w:sz w:val="24"/>
          <w:szCs w:val="24"/>
        </w:rPr>
        <w:t>ervice</w:t>
      </w:r>
      <w:r w:rsidR="009D533D" w:rsidRPr="009D533D">
        <w:rPr>
          <w:sz w:val="24"/>
          <w:szCs w:val="24"/>
        </w:rPr>
        <w:t xml:space="preserve"> is the set of IT Applications that </w:t>
      </w:r>
      <w:r w:rsidR="00455EFF">
        <w:rPr>
          <w:sz w:val="24"/>
          <w:szCs w:val="24"/>
        </w:rPr>
        <w:t xml:space="preserve">enable user access to ERCOT and </w:t>
      </w:r>
      <w:r w:rsidR="009D533D" w:rsidRPr="009D533D">
        <w:rPr>
          <w:sz w:val="24"/>
          <w:szCs w:val="24"/>
        </w:rPr>
        <w:t xml:space="preserve">contribute </w:t>
      </w:r>
      <w:r w:rsidR="00FB35E2">
        <w:rPr>
          <w:sz w:val="24"/>
          <w:szCs w:val="24"/>
        </w:rPr>
        <w:t>to</w:t>
      </w:r>
      <w:r w:rsidR="009D533D" w:rsidRPr="009D533D">
        <w:rPr>
          <w:sz w:val="24"/>
          <w:szCs w:val="24"/>
        </w:rPr>
        <w:t xml:space="preserve"> the delivery of extracts and reports</w:t>
      </w:r>
      <w:r w:rsidR="00F718E8" w:rsidRPr="009D533D">
        <w:rPr>
          <w:sz w:val="24"/>
          <w:szCs w:val="24"/>
        </w:rPr>
        <w:t xml:space="preserve">. </w:t>
      </w:r>
      <w:r w:rsidR="00FB35E2">
        <w:rPr>
          <w:sz w:val="24"/>
          <w:szCs w:val="24"/>
        </w:rPr>
        <w:t>Operational elements</w:t>
      </w:r>
      <w:r w:rsidR="009D533D" w:rsidRPr="009D533D">
        <w:rPr>
          <w:sz w:val="24"/>
          <w:szCs w:val="24"/>
        </w:rPr>
        <w:t xml:space="preserve"> that </w:t>
      </w:r>
      <w:r w:rsidR="00FB35E2">
        <w:rPr>
          <w:sz w:val="24"/>
          <w:szCs w:val="24"/>
        </w:rPr>
        <w:t>impact</w:t>
      </w:r>
      <w:r w:rsidR="009D533D" w:rsidRPr="009D533D">
        <w:rPr>
          <w:sz w:val="24"/>
          <w:szCs w:val="24"/>
        </w:rPr>
        <w:t xml:space="preserve"> availability – such as Hours of Operation, Availability</w:t>
      </w:r>
      <w:r w:rsidR="00455EFF">
        <w:rPr>
          <w:sz w:val="24"/>
          <w:szCs w:val="24"/>
        </w:rPr>
        <w:t xml:space="preserve"> and Performance</w:t>
      </w:r>
      <w:r w:rsidR="009D533D" w:rsidRPr="009D533D">
        <w:rPr>
          <w:sz w:val="24"/>
          <w:szCs w:val="24"/>
        </w:rPr>
        <w:t xml:space="preserve"> Targets</w:t>
      </w:r>
      <w:r w:rsidR="00455EFF">
        <w:rPr>
          <w:sz w:val="24"/>
          <w:szCs w:val="24"/>
        </w:rPr>
        <w:t>,</w:t>
      </w:r>
      <w:r w:rsidR="009D533D" w:rsidRPr="009D533D">
        <w:rPr>
          <w:sz w:val="24"/>
          <w:szCs w:val="24"/>
        </w:rPr>
        <w:t xml:space="preserve"> and Planned </w:t>
      </w:r>
      <w:r w:rsidR="00455EFF">
        <w:rPr>
          <w:sz w:val="24"/>
          <w:szCs w:val="24"/>
        </w:rPr>
        <w:t>Maintenance</w:t>
      </w:r>
      <w:r w:rsidR="009D533D" w:rsidRPr="009D533D">
        <w:rPr>
          <w:sz w:val="24"/>
          <w:szCs w:val="24"/>
        </w:rPr>
        <w:t xml:space="preserve"> windows – apply to </w:t>
      </w:r>
      <w:r w:rsidR="009D533D">
        <w:rPr>
          <w:sz w:val="24"/>
          <w:szCs w:val="24"/>
        </w:rPr>
        <w:t xml:space="preserve">this service. IT applications </w:t>
      </w:r>
      <w:r w:rsidR="00FB35E2">
        <w:rPr>
          <w:sz w:val="24"/>
          <w:szCs w:val="24"/>
        </w:rPr>
        <w:t xml:space="preserve">measured by this service </w:t>
      </w:r>
      <w:r w:rsidR="009D533D">
        <w:rPr>
          <w:sz w:val="24"/>
          <w:szCs w:val="24"/>
        </w:rPr>
        <w:t xml:space="preserve">are: </w:t>
      </w:r>
    </w:p>
    <w:p w:rsidR="009D533D" w:rsidRDefault="009D533D" w:rsidP="009D533D">
      <w:pPr>
        <w:ind w:left="360"/>
        <w:rPr>
          <w:sz w:val="24"/>
          <w:szCs w:val="24"/>
        </w:rPr>
      </w:pPr>
    </w:p>
    <w:p w:rsidR="000B54DF" w:rsidRDefault="000B54DF" w:rsidP="00E503ED">
      <w:pPr>
        <w:numPr>
          <w:ilvl w:val="0"/>
          <w:numId w:val="4"/>
        </w:numPr>
        <w:rPr>
          <w:sz w:val="24"/>
          <w:szCs w:val="24"/>
        </w:rPr>
      </w:pPr>
      <w:r w:rsidRPr="006F5043">
        <w:rPr>
          <w:b/>
          <w:sz w:val="24"/>
          <w:szCs w:val="24"/>
        </w:rPr>
        <w:t>Market Information System (MIS</w:t>
      </w:r>
      <w:r>
        <w:rPr>
          <w:sz w:val="24"/>
          <w:szCs w:val="24"/>
        </w:rPr>
        <w:t>)</w:t>
      </w:r>
      <w:r w:rsidR="006F5043">
        <w:rPr>
          <w:sz w:val="24"/>
          <w:szCs w:val="24"/>
        </w:rPr>
        <w:t>: Provides a single point of access</w:t>
      </w:r>
      <w:r w:rsidR="009B2F49">
        <w:rPr>
          <w:sz w:val="24"/>
          <w:szCs w:val="24"/>
        </w:rPr>
        <w:t xml:space="preserve"> to protocol specified web pages classified as Public, Secure, and Certified by</w:t>
      </w:r>
      <w:r w:rsidR="006F5043">
        <w:rPr>
          <w:sz w:val="24"/>
          <w:szCs w:val="24"/>
        </w:rPr>
        <w:t xml:space="preserve"> market participants, the PUC, and ERCOT staff for reports, extracts, applications, and any other content required by protocol.</w:t>
      </w:r>
    </w:p>
    <w:p w:rsidR="006F5043" w:rsidRDefault="006F5043" w:rsidP="006F5043">
      <w:pPr>
        <w:ind w:left="360"/>
        <w:rPr>
          <w:sz w:val="24"/>
          <w:szCs w:val="24"/>
        </w:rPr>
      </w:pPr>
    </w:p>
    <w:p w:rsidR="0048398F" w:rsidRPr="006F5043" w:rsidRDefault="000B54DF" w:rsidP="00E503ED">
      <w:pPr>
        <w:numPr>
          <w:ilvl w:val="0"/>
          <w:numId w:val="4"/>
        </w:numPr>
        <w:rPr>
          <w:sz w:val="24"/>
          <w:szCs w:val="24"/>
        </w:rPr>
      </w:pPr>
      <w:r w:rsidRPr="006F5043">
        <w:rPr>
          <w:b/>
          <w:sz w:val="24"/>
          <w:szCs w:val="24"/>
        </w:rPr>
        <w:t>External Web Services (EWS)</w:t>
      </w:r>
      <w:r w:rsidR="006F5043" w:rsidRPr="006F5043">
        <w:rPr>
          <w:b/>
          <w:sz w:val="24"/>
          <w:szCs w:val="24"/>
        </w:rPr>
        <w:t>:</w:t>
      </w:r>
      <w:r w:rsidR="006F5043" w:rsidRPr="006F5043">
        <w:rPr>
          <w:sz w:val="24"/>
          <w:szCs w:val="24"/>
        </w:rPr>
        <w:t xml:space="preserve"> </w:t>
      </w:r>
      <w:r w:rsidR="006F5043">
        <w:rPr>
          <w:bCs/>
          <w:sz w:val="24"/>
          <w:szCs w:val="24"/>
        </w:rPr>
        <w:t>F</w:t>
      </w:r>
      <w:r w:rsidR="0048398F" w:rsidRPr="006F5043">
        <w:rPr>
          <w:bCs/>
          <w:sz w:val="24"/>
          <w:szCs w:val="24"/>
        </w:rPr>
        <w:t>orms the primary point-of-entry to the Nodal market systems</w:t>
      </w:r>
      <w:r w:rsidR="006F5043">
        <w:rPr>
          <w:sz w:val="24"/>
          <w:szCs w:val="24"/>
        </w:rPr>
        <w:t xml:space="preserve"> </w:t>
      </w:r>
      <w:r w:rsidR="0048398F" w:rsidRPr="006F5043">
        <w:rPr>
          <w:sz w:val="24"/>
          <w:szCs w:val="24"/>
        </w:rPr>
        <w:t>to enable Market Participants of all types to interact with the Nodal market</w:t>
      </w:r>
      <w:r w:rsidR="006F5043" w:rsidRPr="006F5043">
        <w:rPr>
          <w:sz w:val="24"/>
          <w:szCs w:val="24"/>
        </w:rPr>
        <w:t xml:space="preserve">, including </w:t>
      </w:r>
      <w:r w:rsidR="0048398F" w:rsidRPr="006F5043">
        <w:rPr>
          <w:sz w:val="24"/>
          <w:szCs w:val="24"/>
        </w:rPr>
        <w:t>bids, offers, operating plan submission</w:t>
      </w:r>
      <w:r w:rsidR="006F5043" w:rsidRPr="006F5043">
        <w:rPr>
          <w:sz w:val="24"/>
          <w:szCs w:val="24"/>
        </w:rPr>
        <w:t>, o</w:t>
      </w:r>
      <w:r w:rsidR="0048398F" w:rsidRPr="006F5043">
        <w:rPr>
          <w:sz w:val="24"/>
          <w:szCs w:val="24"/>
        </w:rPr>
        <w:t>utage submission and cancellation</w:t>
      </w:r>
      <w:r w:rsidR="006F5043" w:rsidRPr="006F5043">
        <w:rPr>
          <w:sz w:val="24"/>
          <w:szCs w:val="24"/>
        </w:rPr>
        <w:t>, dispute s</w:t>
      </w:r>
      <w:r w:rsidR="0048398F" w:rsidRPr="006F5043">
        <w:rPr>
          <w:sz w:val="24"/>
          <w:szCs w:val="24"/>
        </w:rPr>
        <w:t>ubmission</w:t>
      </w:r>
      <w:r w:rsidR="006F5043" w:rsidRPr="006F5043">
        <w:rPr>
          <w:sz w:val="24"/>
          <w:szCs w:val="24"/>
        </w:rPr>
        <w:t>, r</w:t>
      </w:r>
      <w:r w:rsidR="0048398F" w:rsidRPr="006F5043">
        <w:rPr>
          <w:sz w:val="24"/>
          <w:szCs w:val="24"/>
        </w:rPr>
        <w:t>eport request and distribution</w:t>
      </w:r>
    </w:p>
    <w:p w:rsidR="006F5043" w:rsidRDefault="006F5043" w:rsidP="006F5043">
      <w:pPr>
        <w:ind w:left="360"/>
        <w:rPr>
          <w:sz w:val="24"/>
          <w:szCs w:val="24"/>
        </w:rPr>
      </w:pPr>
    </w:p>
    <w:p w:rsidR="00B736ED" w:rsidRDefault="00B736ED" w:rsidP="00E503ED">
      <w:pPr>
        <w:numPr>
          <w:ilvl w:val="0"/>
          <w:numId w:val="4"/>
        </w:numPr>
        <w:rPr>
          <w:b/>
          <w:sz w:val="24"/>
          <w:szCs w:val="24"/>
        </w:rPr>
      </w:pPr>
      <w:r>
        <w:rPr>
          <w:b/>
          <w:sz w:val="24"/>
          <w:szCs w:val="24"/>
        </w:rPr>
        <w:t>E</w:t>
      </w:r>
      <w:r w:rsidR="009B2F49">
        <w:rPr>
          <w:b/>
          <w:sz w:val="24"/>
          <w:szCs w:val="24"/>
        </w:rPr>
        <w:t>RCOT</w:t>
      </w:r>
      <w:r>
        <w:rPr>
          <w:b/>
          <w:sz w:val="24"/>
          <w:szCs w:val="24"/>
        </w:rPr>
        <w:t>.com</w:t>
      </w:r>
      <w:r w:rsidR="00387B31">
        <w:rPr>
          <w:b/>
          <w:sz w:val="24"/>
          <w:szCs w:val="24"/>
        </w:rPr>
        <w:t xml:space="preserve">: </w:t>
      </w:r>
      <w:r w:rsidR="00387B31">
        <w:rPr>
          <w:sz w:val="24"/>
          <w:szCs w:val="24"/>
        </w:rPr>
        <w:t>Includes ERCOT’s public website</w:t>
      </w:r>
      <w:r w:rsidR="009B2F49">
        <w:rPr>
          <w:sz w:val="24"/>
          <w:szCs w:val="24"/>
        </w:rPr>
        <w:t>, link to ERCOT MIS</w:t>
      </w:r>
      <w:r w:rsidR="00387B31">
        <w:rPr>
          <w:sz w:val="24"/>
          <w:szCs w:val="24"/>
        </w:rPr>
        <w:t>, planning website, and FAQ website.</w:t>
      </w:r>
    </w:p>
    <w:p w:rsidR="00B736ED" w:rsidRDefault="00B736ED" w:rsidP="00B736ED">
      <w:pPr>
        <w:pStyle w:val="ListParagraph"/>
        <w:rPr>
          <w:b/>
          <w:sz w:val="24"/>
          <w:szCs w:val="24"/>
        </w:rPr>
      </w:pPr>
    </w:p>
    <w:p w:rsidR="0025063B" w:rsidRPr="0025063B" w:rsidRDefault="00344F7E" w:rsidP="00E503ED">
      <w:pPr>
        <w:numPr>
          <w:ilvl w:val="0"/>
          <w:numId w:val="4"/>
        </w:numPr>
        <w:rPr>
          <w:ins w:id="31" w:author="tfelton" w:date="2010-11-17T12:43:00Z"/>
          <w:b/>
          <w:sz w:val="24"/>
          <w:szCs w:val="24"/>
        </w:rPr>
      </w:pPr>
      <w:ins w:id="32" w:author="tfelton" w:date="2010-11-17T12:43:00Z">
        <w:r w:rsidRPr="00344F7E">
          <w:rPr>
            <w:b/>
            <w:sz w:val="24"/>
            <w:szCs w:val="24"/>
            <w:rPrChange w:id="33" w:author="tfelton" w:date="2010-11-17T12:43:00Z">
              <w:rPr>
                <w:sz w:val="24"/>
                <w:szCs w:val="24"/>
              </w:rPr>
            </w:rPrChange>
          </w:rPr>
          <w:t xml:space="preserve">TML Report Explorer: </w:t>
        </w:r>
      </w:ins>
      <w:ins w:id="34" w:author="tfelton" w:date="2010-11-17T12:45:00Z">
        <w:r w:rsidR="0025063B">
          <w:rPr>
            <w:sz w:val="24"/>
            <w:szCs w:val="24"/>
          </w:rPr>
          <w:t>Provides web-based user interfaces for Market Participants to query and submit a wide-range of information related to the ERCOT market, both wholesale and retail.</w:t>
        </w:r>
      </w:ins>
    </w:p>
    <w:p w:rsidR="00000000" w:rsidRDefault="00E300ED">
      <w:pPr>
        <w:pStyle w:val="ListParagraph"/>
        <w:rPr>
          <w:ins w:id="35" w:author="tfelton" w:date="2010-11-17T12:43:00Z"/>
          <w:b/>
          <w:sz w:val="24"/>
          <w:szCs w:val="24"/>
        </w:rPr>
        <w:pPrChange w:id="36" w:author="tfelton" w:date="2010-11-17T12:43:00Z">
          <w:pPr>
            <w:numPr>
              <w:numId w:val="4"/>
            </w:numPr>
            <w:tabs>
              <w:tab w:val="num" w:pos="360"/>
            </w:tabs>
            <w:ind w:left="360" w:hanging="360"/>
          </w:pPr>
        </w:pPrChange>
      </w:pPr>
    </w:p>
    <w:p w:rsidR="00C81BF6" w:rsidRDefault="00C81BF6" w:rsidP="00E503ED">
      <w:pPr>
        <w:numPr>
          <w:ilvl w:val="0"/>
          <w:numId w:val="4"/>
        </w:numPr>
        <w:rPr>
          <w:sz w:val="24"/>
          <w:szCs w:val="24"/>
        </w:rPr>
      </w:pPr>
      <w:r w:rsidRPr="006F5043">
        <w:rPr>
          <w:b/>
          <w:sz w:val="24"/>
          <w:szCs w:val="24"/>
        </w:rPr>
        <w:t xml:space="preserve">Commercial </w:t>
      </w:r>
      <w:ins w:id="37" w:author="tfelton" w:date="2010-11-17T12:45:00Z">
        <w:r w:rsidR="0025063B">
          <w:rPr>
            <w:b/>
            <w:sz w:val="24"/>
            <w:szCs w:val="24"/>
          </w:rPr>
          <w:t xml:space="preserve">and Retail </w:t>
        </w:r>
      </w:ins>
      <w:r w:rsidRPr="006F5043">
        <w:rPr>
          <w:b/>
          <w:sz w:val="24"/>
          <w:szCs w:val="24"/>
        </w:rPr>
        <w:t>API</w:t>
      </w:r>
      <w:r>
        <w:rPr>
          <w:sz w:val="24"/>
          <w:szCs w:val="24"/>
        </w:rPr>
        <w:t xml:space="preserve">: Provides a similar functionality as the TML Report Explorer, and makes use of XML based API instead of web-based graphical user interfaces. </w:t>
      </w:r>
    </w:p>
    <w:p w:rsidR="00C81BF6" w:rsidRDefault="00C81BF6" w:rsidP="00573190">
      <w:pPr>
        <w:ind w:left="360"/>
        <w:rPr>
          <w:b/>
          <w:sz w:val="24"/>
          <w:szCs w:val="24"/>
        </w:rPr>
      </w:pPr>
    </w:p>
    <w:p w:rsidR="000B54DF" w:rsidRPr="006F5043" w:rsidRDefault="000B54DF" w:rsidP="00E503ED">
      <w:pPr>
        <w:numPr>
          <w:ilvl w:val="0"/>
          <w:numId w:val="4"/>
        </w:numPr>
        <w:rPr>
          <w:b/>
          <w:sz w:val="24"/>
          <w:szCs w:val="24"/>
        </w:rPr>
      </w:pPr>
      <w:r w:rsidRPr="006F5043">
        <w:rPr>
          <w:b/>
          <w:sz w:val="24"/>
          <w:szCs w:val="24"/>
        </w:rPr>
        <w:t>Market Participant Identity Management (MPIM)</w:t>
      </w:r>
      <w:r w:rsidR="009B2F49">
        <w:rPr>
          <w:b/>
          <w:sz w:val="24"/>
          <w:szCs w:val="24"/>
        </w:rPr>
        <w:t xml:space="preserve">: </w:t>
      </w:r>
      <w:r w:rsidR="009B2F49">
        <w:rPr>
          <w:sz w:val="24"/>
          <w:szCs w:val="24"/>
        </w:rPr>
        <w:t xml:space="preserve"> Provides administration support of digital certificate access to ERCOT MIS Secure and Certified areas.</w:t>
      </w:r>
    </w:p>
    <w:p w:rsidR="006F5043" w:rsidRDefault="006F5043" w:rsidP="006F5043">
      <w:pPr>
        <w:ind w:left="360"/>
        <w:rPr>
          <w:sz w:val="24"/>
          <w:szCs w:val="24"/>
        </w:rPr>
      </w:pPr>
    </w:p>
    <w:p w:rsidR="00495906" w:rsidRPr="0050362D" w:rsidRDefault="00BE753A" w:rsidP="000044F4">
      <w:pPr>
        <w:pStyle w:val="Heading3"/>
      </w:pPr>
      <w:bookmarkStart w:id="38" w:name="_Toc165705263"/>
      <w:bookmarkStart w:id="39" w:name="_Toc240777711"/>
      <w:r>
        <w:t>2</w:t>
      </w:r>
      <w:r w:rsidR="00484B61">
        <w:t>.2</w:t>
      </w:r>
      <w:r>
        <w:t>.2</w:t>
      </w:r>
      <w:r>
        <w:tab/>
      </w:r>
      <w:r>
        <w:tab/>
      </w:r>
      <w:bookmarkEnd w:id="38"/>
      <w:r>
        <w:t>Service Characteristics</w:t>
      </w:r>
      <w:bookmarkEnd w:id="39"/>
    </w:p>
    <w:p w:rsidR="00F96D5E" w:rsidRDefault="00F96D5E" w:rsidP="00F96D5E"/>
    <w:p w:rsidR="00004C76" w:rsidRPr="00F96D5E" w:rsidRDefault="00004C76" w:rsidP="00F96D5E">
      <w:pPr>
        <w:rPr>
          <w:b/>
          <w:i/>
          <w:sz w:val="24"/>
          <w:szCs w:val="24"/>
        </w:rPr>
      </w:pPr>
      <w:r w:rsidRPr="00F96D5E">
        <w:rPr>
          <w:b/>
          <w:i/>
          <w:sz w:val="24"/>
          <w:szCs w:val="24"/>
        </w:rPr>
        <w:t>Hours of operation</w:t>
      </w:r>
    </w:p>
    <w:p w:rsidR="00C6306D" w:rsidRDefault="00C6306D" w:rsidP="00C6306D">
      <w:pPr>
        <w:rPr>
          <w:sz w:val="24"/>
          <w:szCs w:val="24"/>
        </w:rPr>
      </w:pPr>
      <w:r>
        <w:rPr>
          <w:sz w:val="24"/>
          <w:szCs w:val="24"/>
        </w:rPr>
        <w:t xml:space="preserve">ERCOT </w:t>
      </w:r>
      <w:r w:rsidR="00541D5E">
        <w:rPr>
          <w:sz w:val="24"/>
          <w:szCs w:val="24"/>
        </w:rPr>
        <w:t>operates the hardware and soft</w:t>
      </w:r>
      <w:r w:rsidR="00D255D0">
        <w:rPr>
          <w:sz w:val="24"/>
          <w:szCs w:val="24"/>
        </w:rPr>
        <w:t>ware environment related to the applications of this</w:t>
      </w:r>
      <w:r w:rsidR="00D202E4">
        <w:rPr>
          <w:sz w:val="24"/>
          <w:szCs w:val="24"/>
        </w:rPr>
        <w:t xml:space="preserve"> service 24/7</w:t>
      </w:r>
      <w:r w:rsidR="00B745E5">
        <w:rPr>
          <w:sz w:val="24"/>
          <w:szCs w:val="24"/>
        </w:rPr>
        <w:t>, subject to s</w:t>
      </w:r>
      <w:r w:rsidR="000A39EB">
        <w:rPr>
          <w:sz w:val="24"/>
          <w:szCs w:val="24"/>
        </w:rPr>
        <w:t xml:space="preserve">cheduled </w:t>
      </w:r>
      <w:r w:rsidR="00B745E5">
        <w:rPr>
          <w:sz w:val="24"/>
          <w:szCs w:val="24"/>
        </w:rPr>
        <w:t>m</w:t>
      </w:r>
      <w:r w:rsidR="00C81BF6">
        <w:rPr>
          <w:sz w:val="24"/>
          <w:szCs w:val="24"/>
        </w:rPr>
        <w:t>aintenance</w:t>
      </w:r>
      <w:r w:rsidR="000A39EB">
        <w:rPr>
          <w:sz w:val="24"/>
          <w:szCs w:val="24"/>
        </w:rPr>
        <w:t xml:space="preserve"> windows</w:t>
      </w:r>
      <w:r w:rsidR="00C81BF6">
        <w:rPr>
          <w:sz w:val="24"/>
          <w:szCs w:val="24"/>
        </w:rPr>
        <w:t xml:space="preserve">. </w:t>
      </w:r>
    </w:p>
    <w:p w:rsidR="00711A3F" w:rsidRDefault="00711A3F" w:rsidP="00711A3F">
      <w:pPr>
        <w:rPr>
          <w:b/>
          <w:i/>
          <w:sz w:val="24"/>
          <w:szCs w:val="24"/>
        </w:rPr>
      </w:pPr>
    </w:p>
    <w:p w:rsidR="00711A3F" w:rsidRPr="00F96D5E" w:rsidRDefault="00711A3F" w:rsidP="00711A3F">
      <w:pPr>
        <w:rPr>
          <w:b/>
          <w:i/>
          <w:sz w:val="24"/>
          <w:szCs w:val="24"/>
        </w:rPr>
      </w:pPr>
      <w:r w:rsidRPr="00F96D5E">
        <w:rPr>
          <w:b/>
          <w:i/>
          <w:sz w:val="24"/>
          <w:szCs w:val="24"/>
        </w:rPr>
        <w:t>Availability Targets</w:t>
      </w:r>
    </w:p>
    <w:p w:rsidR="00711A3F" w:rsidRDefault="00711A3F" w:rsidP="00711A3F">
      <w:pPr>
        <w:rPr>
          <w:sz w:val="24"/>
          <w:szCs w:val="24"/>
        </w:rPr>
      </w:pPr>
      <w:r>
        <w:rPr>
          <w:sz w:val="24"/>
          <w:szCs w:val="24"/>
        </w:rPr>
        <w:lastRenderedPageBreak/>
        <w:t>ERCOT targets IT Applications to be available at least 99% of the time outside of scheduled maintenance and release windows.  The exception is MPIM, which is targeted to be available 95% of the time.</w:t>
      </w:r>
    </w:p>
    <w:p w:rsidR="002B5D03" w:rsidRDefault="002B5D03" w:rsidP="00711A3F">
      <w:pPr>
        <w:rPr>
          <w:sz w:val="24"/>
          <w:szCs w:val="24"/>
        </w:rPr>
      </w:pPr>
    </w:p>
    <w:tbl>
      <w:tblPr>
        <w:tblW w:w="7395" w:type="dxa"/>
        <w:jc w:val="center"/>
        <w:tblLook w:val="04A0"/>
      </w:tblPr>
      <w:tblGrid>
        <w:gridCol w:w="1440"/>
        <w:gridCol w:w="2445"/>
        <w:gridCol w:w="3510"/>
      </w:tblGrid>
      <w:tr w:rsidR="002B5D03" w:rsidRPr="00D202E4" w:rsidTr="000A24A6">
        <w:trPr>
          <w:trHeight w:val="356"/>
          <w:jc w:val="center"/>
        </w:trPr>
        <w:tc>
          <w:tcPr>
            <w:tcW w:w="1440" w:type="dxa"/>
            <w:vMerge w:val="restart"/>
            <w:tcBorders>
              <w:top w:val="nil"/>
              <w:left w:val="single" w:sz="8" w:space="0" w:color="000000"/>
              <w:bottom w:val="single" w:sz="8" w:space="0" w:color="000000"/>
              <w:right w:val="single" w:sz="8" w:space="0" w:color="000000"/>
            </w:tcBorders>
            <w:shd w:val="clear" w:color="000000" w:fill="00B0F0"/>
            <w:hideMark/>
          </w:tcPr>
          <w:p w:rsidR="002B5D03" w:rsidRPr="00D202E4" w:rsidRDefault="002B5D03" w:rsidP="002B5D03">
            <w:pPr>
              <w:jc w:val="center"/>
              <w:rPr>
                <w:rFonts w:ascii="Calibri" w:hAnsi="Calibri" w:cs="Arial"/>
                <w:sz w:val="22"/>
                <w:szCs w:val="22"/>
              </w:rPr>
            </w:pPr>
            <w:r w:rsidRPr="00D202E4">
              <w:rPr>
                <w:rFonts w:ascii="Calibri" w:hAnsi="Calibri" w:cs="Arial"/>
                <w:sz w:val="22"/>
                <w:szCs w:val="22"/>
              </w:rPr>
              <w:t>System</w:t>
            </w:r>
          </w:p>
        </w:tc>
        <w:tc>
          <w:tcPr>
            <w:tcW w:w="2445" w:type="dxa"/>
            <w:vMerge w:val="restart"/>
            <w:tcBorders>
              <w:top w:val="nil"/>
              <w:left w:val="single" w:sz="8" w:space="0" w:color="000000"/>
              <w:bottom w:val="single" w:sz="8" w:space="0" w:color="000000"/>
              <w:right w:val="single" w:sz="8" w:space="0" w:color="000000"/>
            </w:tcBorders>
            <w:shd w:val="clear" w:color="000000" w:fill="00B0F0"/>
            <w:hideMark/>
          </w:tcPr>
          <w:p w:rsidR="002B5D03" w:rsidRPr="00D202E4" w:rsidRDefault="002B5D03" w:rsidP="002B5D03">
            <w:pPr>
              <w:jc w:val="center"/>
              <w:rPr>
                <w:rFonts w:ascii="Calibri" w:hAnsi="Calibri" w:cs="Arial"/>
                <w:sz w:val="22"/>
                <w:szCs w:val="22"/>
              </w:rPr>
            </w:pPr>
            <w:r w:rsidRPr="00D202E4">
              <w:rPr>
                <w:rFonts w:ascii="Calibri" w:hAnsi="Calibri" w:cs="Arial"/>
                <w:sz w:val="22"/>
                <w:szCs w:val="22"/>
              </w:rPr>
              <w:t>Support Tier</w:t>
            </w:r>
          </w:p>
        </w:tc>
        <w:tc>
          <w:tcPr>
            <w:tcW w:w="3510" w:type="dxa"/>
            <w:tcBorders>
              <w:top w:val="nil"/>
              <w:left w:val="nil"/>
              <w:bottom w:val="nil"/>
              <w:right w:val="single" w:sz="8" w:space="0" w:color="000000"/>
            </w:tcBorders>
            <w:shd w:val="clear" w:color="000000" w:fill="00B0F0"/>
            <w:hideMark/>
          </w:tcPr>
          <w:p w:rsidR="002B5D03" w:rsidRPr="00D202E4" w:rsidRDefault="002B5D03" w:rsidP="002B5D03">
            <w:pPr>
              <w:jc w:val="center"/>
              <w:rPr>
                <w:rFonts w:ascii="Calibri" w:hAnsi="Calibri" w:cs="Arial"/>
                <w:sz w:val="22"/>
                <w:szCs w:val="22"/>
              </w:rPr>
            </w:pPr>
            <w:r>
              <w:rPr>
                <w:rFonts w:ascii="Calibri" w:hAnsi="Calibri" w:cs="Arial"/>
                <w:sz w:val="22"/>
                <w:szCs w:val="22"/>
              </w:rPr>
              <w:t xml:space="preserve">Aggregate </w:t>
            </w:r>
            <w:r w:rsidRPr="00D202E4">
              <w:rPr>
                <w:rFonts w:ascii="Calibri" w:hAnsi="Calibri" w:cs="Arial"/>
                <w:sz w:val="22"/>
                <w:szCs w:val="22"/>
              </w:rPr>
              <w:t>Avail</w:t>
            </w:r>
            <w:r>
              <w:rPr>
                <w:rFonts w:ascii="Calibri" w:hAnsi="Calibri" w:cs="Arial"/>
                <w:sz w:val="22"/>
                <w:szCs w:val="22"/>
              </w:rPr>
              <w:t>ability</w:t>
            </w:r>
          </w:p>
        </w:tc>
      </w:tr>
      <w:tr w:rsidR="002B5D03" w:rsidRPr="00D202E4" w:rsidTr="000A24A6">
        <w:trPr>
          <w:trHeight w:val="60"/>
          <w:jc w:val="center"/>
        </w:trPr>
        <w:tc>
          <w:tcPr>
            <w:tcW w:w="1440" w:type="dxa"/>
            <w:vMerge/>
            <w:tcBorders>
              <w:top w:val="nil"/>
              <w:left w:val="single" w:sz="8" w:space="0" w:color="000000"/>
              <w:bottom w:val="single" w:sz="8" w:space="0" w:color="000000"/>
              <w:right w:val="single" w:sz="8" w:space="0" w:color="000000"/>
            </w:tcBorders>
            <w:vAlign w:val="center"/>
            <w:hideMark/>
          </w:tcPr>
          <w:p w:rsidR="002B5D03" w:rsidRPr="00D202E4" w:rsidRDefault="002B5D03" w:rsidP="002B5D03">
            <w:pPr>
              <w:jc w:val="center"/>
              <w:rPr>
                <w:rFonts w:ascii="Calibri" w:hAnsi="Calibri" w:cs="Arial"/>
                <w:sz w:val="22"/>
                <w:szCs w:val="22"/>
              </w:rPr>
            </w:pPr>
          </w:p>
        </w:tc>
        <w:tc>
          <w:tcPr>
            <w:tcW w:w="2445" w:type="dxa"/>
            <w:vMerge/>
            <w:tcBorders>
              <w:top w:val="nil"/>
              <w:left w:val="single" w:sz="8" w:space="0" w:color="000000"/>
              <w:bottom w:val="single" w:sz="8" w:space="0" w:color="000000"/>
              <w:right w:val="single" w:sz="8" w:space="0" w:color="000000"/>
            </w:tcBorders>
            <w:vAlign w:val="center"/>
            <w:hideMark/>
          </w:tcPr>
          <w:p w:rsidR="002B5D03" w:rsidRPr="00D202E4" w:rsidRDefault="002B5D03" w:rsidP="002B5D03">
            <w:pPr>
              <w:jc w:val="center"/>
              <w:rPr>
                <w:rFonts w:ascii="Calibri" w:hAnsi="Calibri" w:cs="Arial"/>
                <w:sz w:val="22"/>
                <w:szCs w:val="22"/>
              </w:rPr>
            </w:pPr>
          </w:p>
        </w:tc>
        <w:tc>
          <w:tcPr>
            <w:tcW w:w="3510" w:type="dxa"/>
            <w:tcBorders>
              <w:top w:val="nil"/>
              <w:left w:val="nil"/>
              <w:bottom w:val="single" w:sz="8" w:space="0" w:color="000000"/>
              <w:right w:val="single" w:sz="8" w:space="0" w:color="000000"/>
            </w:tcBorders>
            <w:shd w:val="clear" w:color="000000" w:fill="00B0F0"/>
            <w:vAlign w:val="center"/>
            <w:hideMark/>
          </w:tcPr>
          <w:p w:rsidR="002B5D03" w:rsidRPr="00D202E4" w:rsidRDefault="002B5D03" w:rsidP="002B5D03">
            <w:pPr>
              <w:jc w:val="center"/>
              <w:rPr>
                <w:rFonts w:ascii="Calibri" w:hAnsi="Calibri" w:cs="Arial"/>
                <w:sz w:val="16"/>
                <w:szCs w:val="16"/>
              </w:rPr>
            </w:pPr>
          </w:p>
        </w:tc>
      </w:tr>
      <w:tr w:rsidR="002B5D03" w:rsidRPr="00D202E4" w:rsidTr="000A24A6">
        <w:trPr>
          <w:trHeight w:val="270"/>
          <w:jc w:val="center"/>
        </w:trPr>
        <w:tc>
          <w:tcPr>
            <w:tcW w:w="1440" w:type="dxa"/>
            <w:tcBorders>
              <w:top w:val="single" w:sz="8" w:space="0" w:color="000000"/>
              <w:left w:val="single" w:sz="8" w:space="0" w:color="000000"/>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sidRPr="00D202E4">
              <w:rPr>
                <w:rFonts w:ascii="Calibri" w:hAnsi="Calibri" w:cs="Arial"/>
                <w:sz w:val="18"/>
                <w:szCs w:val="18"/>
              </w:rPr>
              <w:t>EWS</w:t>
            </w:r>
          </w:p>
        </w:tc>
        <w:tc>
          <w:tcPr>
            <w:tcW w:w="2445" w:type="dxa"/>
            <w:tcBorders>
              <w:top w:val="single" w:sz="8" w:space="0" w:color="000000"/>
              <w:left w:val="nil"/>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sidRPr="00D202E4">
              <w:rPr>
                <w:rFonts w:ascii="Calibri" w:hAnsi="Calibri" w:cs="Arial"/>
                <w:sz w:val="18"/>
                <w:szCs w:val="18"/>
              </w:rPr>
              <w:t>Real Time</w:t>
            </w:r>
          </w:p>
        </w:tc>
        <w:tc>
          <w:tcPr>
            <w:tcW w:w="3510" w:type="dxa"/>
            <w:tcBorders>
              <w:top w:val="single" w:sz="8" w:space="0" w:color="000000"/>
              <w:left w:val="nil"/>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sidRPr="00D202E4">
              <w:rPr>
                <w:rFonts w:ascii="Calibri" w:hAnsi="Calibri" w:cs="Arial"/>
                <w:sz w:val="18"/>
                <w:szCs w:val="18"/>
              </w:rPr>
              <w:t>99%</w:t>
            </w:r>
          </w:p>
        </w:tc>
      </w:tr>
      <w:tr w:rsidR="002B5D03" w:rsidRPr="00D202E4" w:rsidTr="000A24A6">
        <w:trPr>
          <w:trHeight w:val="270"/>
          <w:jc w:val="center"/>
        </w:trPr>
        <w:tc>
          <w:tcPr>
            <w:tcW w:w="1440" w:type="dxa"/>
            <w:tcBorders>
              <w:top w:val="single" w:sz="8" w:space="0" w:color="000000"/>
              <w:left w:val="single" w:sz="8" w:space="0" w:color="000000"/>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sidRPr="00D202E4">
              <w:rPr>
                <w:rFonts w:ascii="Calibri" w:hAnsi="Calibri" w:cs="Arial"/>
                <w:sz w:val="18"/>
                <w:szCs w:val="18"/>
              </w:rPr>
              <w:t>MPIM</w:t>
            </w:r>
          </w:p>
        </w:tc>
        <w:tc>
          <w:tcPr>
            <w:tcW w:w="2445" w:type="dxa"/>
            <w:tcBorders>
              <w:top w:val="single" w:sz="8" w:space="0" w:color="000000"/>
              <w:left w:val="nil"/>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sidRPr="00D202E4">
              <w:rPr>
                <w:rFonts w:ascii="Calibri" w:hAnsi="Calibri" w:cs="Arial"/>
                <w:sz w:val="18"/>
                <w:szCs w:val="18"/>
              </w:rPr>
              <w:t>Business Hours</w:t>
            </w:r>
          </w:p>
        </w:tc>
        <w:tc>
          <w:tcPr>
            <w:tcW w:w="3510" w:type="dxa"/>
            <w:tcBorders>
              <w:top w:val="single" w:sz="8" w:space="0" w:color="000000"/>
              <w:left w:val="nil"/>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sidRPr="00D202E4">
              <w:rPr>
                <w:rFonts w:ascii="Calibri" w:hAnsi="Calibri" w:cs="Arial"/>
                <w:sz w:val="18"/>
                <w:szCs w:val="18"/>
              </w:rPr>
              <w:t>95%</w:t>
            </w:r>
          </w:p>
        </w:tc>
      </w:tr>
      <w:tr w:rsidR="002B5D03" w:rsidRPr="00D202E4" w:rsidTr="000A24A6">
        <w:trPr>
          <w:trHeight w:val="255"/>
          <w:jc w:val="center"/>
        </w:trPr>
        <w:tc>
          <w:tcPr>
            <w:tcW w:w="1440" w:type="dxa"/>
            <w:vMerge w:val="restart"/>
            <w:tcBorders>
              <w:top w:val="nil"/>
              <w:left w:val="single" w:sz="8" w:space="0" w:color="000000"/>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sidRPr="00D202E4">
              <w:rPr>
                <w:rFonts w:ascii="Calibri" w:hAnsi="Calibri" w:cs="Arial"/>
                <w:sz w:val="18"/>
                <w:szCs w:val="18"/>
              </w:rPr>
              <w:t>MIS</w:t>
            </w:r>
          </w:p>
        </w:tc>
        <w:tc>
          <w:tcPr>
            <w:tcW w:w="2445" w:type="dxa"/>
            <w:vMerge w:val="restart"/>
            <w:tcBorders>
              <w:top w:val="nil"/>
              <w:left w:val="single" w:sz="8" w:space="0" w:color="000000"/>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sidRPr="00D202E4">
              <w:rPr>
                <w:rFonts w:ascii="Calibri" w:hAnsi="Calibri" w:cs="Arial"/>
                <w:sz w:val="18"/>
                <w:szCs w:val="18"/>
              </w:rPr>
              <w:t>Real Time</w:t>
            </w:r>
          </w:p>
        </w:tc>
        <w:tc>
          <w:tcPr>
            <w:tcW w:w="3510" w:type="dxa"/>
            <w:vMerge w:val="restart"/>
            <w:tcBorders>
              <w:top w:val="nil"/>
              <w:left w:val="single" w:sz="8" w:space="0" w:color="000000"/>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sidRPr="00D202E4">
              <w:rPr>
                <w:rFonts w:ascii="Calibri" w:hAnsi="Calibri" w:cs="Arial"/>
                <w:sz w:val="18"/>
                <w:szCs w:val="18"/>
              </w:rPr>
              <w:t>99%</w:t>
            </w:r>
          </w:p>
        </w:tc>
      </w:tr>
      <w:tr w:rsidR="002B5D03" w:rsidRPr="00D202E4" w:rsidTr="000A24A6">
        <w:trPr>
          <w:trHeight w:val="270"/>
          <w:jc w:val="center"/>
        </w:trPr>
        <w:tc>
          <w:tcPr>
            <w:tcW w:w="1440" w:type="dxa"/>
            <w:vMerge/>
            <w:tcBorders>
              <w:top w:val="nil"/>
              <w:left w:val="single" w:sz="8" w:space="0" w:color="000000"/>
              <w:bottom w:val="single" w:sz="8" w:space="0" w:color="000000"/>
              <w:right w:val="single" w:sz="8" w:space="0" w:color="000000"/>
            </w:tcBorders>
            <w:vAlign w:val="center"/>
            <w:hideMark/>
          </w:tcPr>
          <w:p w:rsidR="002B5D03" w:rsidRPr="00D202E4" w:rsidRDefault="002B5D03" w:rsidP="00C5268E">
            <w:pPr>
              <w:rPr>
                <w:rFonts w:ascii="Calibri" w:hAnsi="Calibri" w:cs="Arial"/>
                <w:sz w:val="18"/>
                <w:szCs w:val="18"/>
              </w:rPr>
            </w:pPr>
          </w:p>
        </w:tc>
        <w:tc>
          <w:tcPr>
            <w:tcW w:w="2445" w:type="dxa"/>
            <w:vMerge/>
            <w:tcBorders>
              <w:top w:val="nil"/>
              <w:left w:val="single" w:sz="8" w:space="0" w:color="000000"/>
              <w:bottom w:val="single" w:sz="8" w:space="0" w:color="000000"/>
              <w:right w:val="single" w:sz="8" w:space="0" w:color="000000"/>
            </w:tcBorders>
            <w:vAlign w:val="center"/>
            <w:hideMark/>
          </w:tcPr>
          <w:p w:rsidR="002B5D03" w:rsidRPr="00D202E4" w:rsidRDefault="002B5D03" w:rsidP="00C5268E">
            <w:pPr>
              <w:rPr>
                <w:rFonts w:ascii="Calibri" w:hAnsi="Calibri" w:cs="Arial"/>
                <w:sz w:val="18"/>
                <w:szCs w:val="18"/>
              </w:rPr>
            </w:pPr>
          </w:p>
        </w:tc>
        <w:tc>
          <w:tcPr>
            <w:tcW w:w="3510" w:type="dxa"/>
            <w:vMerge/>
            <w:tcBorders>
              <w:top w:val="nil"/>
              <w:left w:val="single" w:sz="8" w:space="0" w:color="000000"/>
              <w:bottom w:val="single" w:sz="8" w:space="0" w:color="000000"/>
              <w:right w:val="single" w:sz="8" w:space="0" w:color="000000"/>
            </w:tcBorders>
            <w:vAlign w:val="center"/>
            <w:hideMark/>
          </w:tcPr>
          <w:p w:rsidR="002B5D03" w:rsidRPr="00D202E4" w:rsidRDefault="002B5D03" w:rsidP="00C5268E">
            <w:pPr>
              <w:rPr>
                <w:rFonts w:ascii="Calibri" w:hAnsi="Calibri" w:cs="Arial"/>
                <w:sz w:val="18"/>
                <w:szCs w:val="18"/>
              </w:rPr>
            </w:pPr>
          </w:p>
        </w:tc>
      </w:tr>
      <w:tr w:rsidR="002B5D03" w:rsidRPr="00D202E4" w:rsidTr="000A24A6">
        <w:trPr>
          <w:trHeight w:val="495"/>
          <w:jc w:val="center"/>
        </w:trPr>
        <w:tc>
          <w:tcPr>
            <w:tcW w:w="1440" w:type="dxa"/>
            <w:tcBorders>
              <w:top w:val="nil"/>
              <w:left w:val="single" w:sz="8" w:space="0" w:color="000000"/>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Pr>
                <w:rFonts w:ascii="Calibri" w:hAnsi="Calibri" w:cs="Arial"/>
                <w:sz w:val="18"/>
                <w:szCs w:val="18"/>
              </w:rPr>
              <w:t>ERCOT.com</w:t>
            </w:r>
          </w:p>
        </w:tc>
        <w:tc>
          <w:tcPr>
            <w:tcW w:w="2445" w:type="dxa"/>
            <w:tcBorders>
              <w:top w:val="nil"/>
              <w:left w:val="nil"/>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Pr>
                <w:rFonts w:ascii="Calibri" w:hAnsi="Calibri" w:cs="Arial"/>
                <w:sz w:val="18"/>
                <w:szCs w:val="18"/>
              </w:rPr>
              <w:t>Business Hours</w:t>
            </w:r>
          </w:p>
        </w:tc>
        <w:tc>
          <w:tcPr>
            <w:tcW w:w="3510" w:type="dxa"/>
            <w:tcBorders>
              <w:top w:val="nil"/>
              <w:left w:val="nil"/>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Pr>
                <w:rFonts w:ascii="Calibri" w:hAnsi="Calibri" w:cs="Arial"/>
                <w:sz w:val="18"/>
                <w:szCs w:val="18"/>
              </w:rPr>
              <w:t>99%</w:t>
            </w:r>
          </w:p>
        </w:tc>
      </w:tr>
      <w:tr w:rsidR="002B5D03" w:rsidRPr="00D202E4" w:rsidTr="000A24A6">
        <w:trPr>
          <w:trHeight w:val="270"/>
          <w:jc w:val="center"/>
        </w:trPr>
        <w:tc>
          <w:tcPr>
            <w:tcW w:w="1440" w:type="dxa"/>
            <w:tcBorders>
              <w:top w:val="nil"/>
              <w:left w:val="single" w:sz="8" w:space="0" w:color="000000"/>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sidRPr="00D202E4">
              <w:rPr>
                <w:rFonts w:ascii="Calibri" w:hAnsi="Calibri" w:cs="Arial"/>
                <w:sz w:val="18"/>
                <w:szCs w:val="18"/>
              </w:rPr>
              <w:t>Commercial API</w:t>
            </w:r>
          </w:p>
        </w:tc>
        <w:tc>
          <w:tcPr>
            <w:tcW w:w="2445" w:type="dxa"/>
            <w:tcBorders>
              <w:top w:val="nil"/>
              <w:left w:val="nil"/>
              <w:bottom w:val="single" w:sz="8" w:space="0" w:color="000000"/>
              <w:right w:val="single" w:sz="8" w:space="0" w:color="000000"/>
            </w:tcBorders>
            <w:shd w:val="clear" w:color="000000" w:fill="D8D8D8"/>
            <w:noWrap/>
            <w:vAlign w:val="bottom"/>
            <w:hideMark/>
          </w:tcPr>
          <w:p w:rsidR="002B5D03" w:rsidRPr="00D202E4" w:rsidRDefault="002B5D03" w:rsidP="00C5268E">
            <w:pPr>
              <w:jc w:val="center"/>
              <w:rPr>
                <w:rFonts w:ascii="Calibri" w:hAnsi="Calibri" w:cs="Arial"/>
                <w:sz w:val="18"/>
                <w:szCs w:val="18"/>
              </w:rPr>
            </w:pPr>
            <w:r>
              <w:rPr>
                <w:rFonts w:ascii="Calibri" w:hAnsi="Calibri" w:cs="Arial"/>
                <w:sz w:val="18"/>
                <w:szCs w:val="18"/>
              </w:rPr>
              <w:t xml:space="preserve">Extended </w:t>
            </w:r>
            <w:r w:rsidRPr="00D202E4">
              <w:rPr>
                <w:rFonts w:ascii="Calibri" w:hAnsi="Calibri" w:cs="Arial"/>
                <w:sz w:val="18"/>
                <w:szCs w:val="18"/>
              </w:rPr>
              <w:t>Business Hours</w:t>
            </w:r>
          </w:p>
        </w:tc>
        <w:tc>
          <w:tcPr>
            <w:tcW w:w="3510" w:type="dxa"/>
            <w:tcBorders>
              <w:top w:val="nil"/>
              <w:left w:val="nil"/>
              <w:bottom w:val="single" w:sz="8" w:space="0" w:color="000000"/>
              <w:right w:val="single" w:sz="8" w:space="0" w:color="000000"/>
            </w:tcBorders>
            <w:shd w:val="clear" w:color="000000" w:fill="D8D8D8"/>
            <w:noWrap/>
            <w:vAlign w:val="bottom"/>
            <w:hideMark/>
          </w:tcPr>
          <w:p w:rsidR="002B5D03" w:rsidRPr="00D202E4" w:rsidRDefault="002B5D03" w:rsidP="00C5268E">
            <w:pPr>
              <w:jc w:val="center"/>
              <w:rPr>
                <w:rFonts w:ascii="Calibri" w:hAnsi="Calibri" w:cs="Arial"/>
                <w:sz w:val="18"/>
                <w:szCs w:val="18"/>
              </w:rPr>
            </w:pPr>
            <w:r w:rsidRPr="00D202E4">
              <w:rPr>
                <w:rFonts w:ascii="Calibri" w:hAnsi="Calibri" w:cs="Arial"/>
                <w:sz w:val="18"/>
                <w:szCs w:val="18"/>
              </w:rPr>
              <w:t>99%</w:t>
            </w:r>
          </w:p>
        </w:tc>
      </w:tr>
    </w:tbl>
    <w:tbl>
      <w:tblPr>
        <w:tblStyle w:val="TableGrid"/>
        <w:tblpPr w:leftFromText="180" w:rightFromText="180" w:vertAnchor="text" w:horzAnchor="page" w:tblpXSpec="center" w:tblpY="51"/>
        <w:tblW w:w="8838" w:type="dxa"/>
        <w:tblLook w:val="04A0"/>
      </w:tblPr>
      <w:tblGrid>
        <w:gridCol w:w="2988"/>
        <w:gridCol w:w="5850"/>
      </w:tblGrid>
      <w:tr w:rsidR="00C81BF6" w:rsidTr="000A24A6">
        <w:trPr>
          <w:trHeight w:val="210"/>
        </w:trPr>
        <w:tc>
          <w:tcPr>
            <w:tcW w:w="2988" w:type="dxa"/>
          </w:tcPr>
          <w:p w:rsidR="00C81BF6" w:rsidRPr="00EC422A" w:rsidRDefault="00C81BF6" w:rsidP="00C81BF6">
            <w:pPr>
              <w:rPr>
                <w:b/>
              </w:rPr>
            </w:pPr>
            <w:r>
              <w:rPr>
                <w:b/>
              </w:rPr>
              <w:t xml:space="preserve">Support </w:t>
            </w:r>
            <w:r w:rsidRPr="00EC422A">
              <w:rPr>
                <w:b/>
              </w:rPr>
              <w:t>Tier</w:t>
            </w:r>
          </w:p>
        </w:tc>
        <w:tc>
          <w:tcPr>
            <w:tcW w:w="5850" w:type="dxa"/>
          </w:tcPr>
          <w:p w:rsidR="00C81BF6" w:rsidRPr="00EC422A" w:rsidRDefault="00C81BF6" w:rsidP="00C81BF6">
            <w:pPr>
              <w:rPr>
                <w:b/>
              </w:rPr>
            </w:pPr>
            <w:r w:rsidRPr="00EC422A">
              <w:rPr>
                <w:b/>
              </w:rPr>
              <w:t>Specification</w:t>
            </w:r>
          </w:p>
        </w:tc>
      </w:tr>
      <w:tr w:rsidR="00C81BF6" w:rsidTr="000A24A6">
        <w:trPr>
          <w:trHeight w:val="1277"/>
        </w:trPr>
        <w:tc>
          <w:tcPr>
            <w:tcW w:w="2988" w:type="dxa"/>
          </w:tcPr>
          <w:p w:rsidR="00C81BF6" w:rsidRDefault="00C81BF6" w:rsidP="00C81BF6">
            <w:r>
              <w:t>Business Hours</w:t>
            </w:r>
          </w:p>
        </w:tc>
        <w:tc>
          <w:tcPr>
            <w:tcW w:w="5850" w:type="dxa"/>
          </w:tcPr>
          <w:p w:rsidR="00C81BF6" w:rsidRDefault="00C81BF6" w:rsidP="00E503ED">
            <w:pPr>
              <w:pStyle w:val="ListParagraph"/>
              <w:numPr>
                <w:ilvl w:val="0"/>
                <w:numId w:val="6"/>
              </w:numPr>
            </w:pPr>
            <w:r w:rsidRPr="00EC422A">
              <w:t>Normal business hours support for al</w:t>
            </w:r>
            <w:r>
              <w:t xml:space="preserve">l </w:t>
            </w:r>
            <w:r w:rsidR="008D2833">
              <w:t>services is Monday – Friday, 8am—5</w:t>
            </w:r>
            <w:r w:rsidRPr="00EC422A">
              <w:t>pm, excluding ERCOT holidays</w:t>
            </w:r>
          </w:p>
          <w:p w:rsidR="00C81BF6" w:rsidRDefault="008D2833" w:rsidP="008D2833">
            <w:pPr>
              <w:pStyle w:val="ListParagraph"/>
              <w:numPr>
                <w:ilvl w:val="0"/>
                <w:numId w:val="6"/>
              </w:numPr>
            </w:pPr>
            <w:r>
              <w:t>Issues are worked until 5</w:t>
            </w:r>
            <w:r w:rsidR="00C81BF6">
              <w:t>pm and then work resumes the next mornin</w:t>
            </w:r>
            <w:r>
              <w:t>g</w:t>
            </w:r>
          </w:p>
        </w:tc>
      </w:tr>
      <w:tr w:rsidR="00C81BF6" w:rsidTr="000A24A6">
        <w:trPr>
          <w:trHeight w:val="1268"/>
        </w:trPr>
        <w:tc>
          <w:tcPr>
            <w:tcW w:w="2988" w:type="dxa"/>
          </w:tcPr>
          <w:p w:rsidR="00C81BF6" w:rsidRDefault="00C81BF6" w:rsidP="00C81BF6">
            <w:r>
              <w:t>Extended Business Hours</w:t>
            </w:r>
          </w:p>
        </w:tc>
        <w:tc>
          <w:tcPr>
            <w:tcW w:w="5850" w:type="dxa"/>
          </w:tcPr>
          <w:p w:rsidR="00C81BF6" w:rsidRPr="00EC422A" w:rsidRDefault="00C81BF6" w:rsidP="00E503ED">
            <w:pPr>
              <w:pStyle w:val="ListParagraph"/>
              <w:numPr>
                <w:ilvl w:val="0"/>
                <w:numId w:val="6"/>
              </w:numPr>
            </w:pPr>
            <w:r>
              <w:t>Extended</w:t>
            </w:r>
            <w:r w:rsidRPr="00EC422A">
              <w:t xml:space="preserve"> business hours support for all services </w:t>
            </w:r>
            <w:r w:rsidR="008D2833">
              <w:rPr>
                <w:rFonts w:cs="Arial"/>
              </w:rPr>
              <w:t>Monday—Friday, 8am—5</w:t>
            </w:r>
            <w:r>
              <w:rPr>
                <w:rFonts w:cs="Arial"/>
              </w:rPr>
              <w:t>pm, excluding ERCOT holidays</w:t>
            </w:r>
          </w:p>
          <w:p w:rsidR="00C81BF6" w:rsidRDefault="00C81BF6" w:rsidP="008D2833">
            <w:pPr>
              <w:pStyle w:val="ListParagraph"/>
              <w:numPr>
                <w:ilvl w:val="0"/>
                <w:numId w:val="6"/>
              </w:numPr>
            </w:pPr>
            <w:r>
              <w:rPr>
                <w:rFonts w:cs="Arial"/>
              </w:rPr>
              <w:t>Support outside of this timeframe will be handled remotely</w:t>
            </w:r>
          </w:p>
        </w:tc>
      </w:tr>
      <w:tr w:rsidR="00C81BF6" w:rsidTr="000A24A6">
        <w:trPr>
          <w:trHeight w:val="1372"/>
        </w:trPr>
        <w:tc>
          <w:tcPr>
            <w:tcW w:w="2988" w:type="dxa"/>
          </w:tcPr>
          <w:p w:rsidR="00C81BF6" w:rsidRDefault="00C81BF6" w:rsidP="00C81BF6">
            <w:r>
              <w:t>Real-Time</w:t>
            </w:r>
          </w:p>
        </w:tc>
        <w:tc>
          <w:tcPr>
            <w:tcW w:w="5850" w:type="dxa"/>
          </w:tcPr>
          <w:p w:rsidR="00C81BF6" w:rsidRDefault="00C81BF6" w:rsidP="00E503ED">
            <w:pPr>
              <w:pStyle w:val="ListParagraph"/>
              <w:numPr>
                <w:ilvl w:val="0"/>
                <w:numId w:val="6"/>
              </w:numPr>
            </w:pPr>
            <w:r>
              <w:t>Supported 24x7, 365 days a year, subject</w:t>
            </w:r>
            <w:r w:rsidRPr="00EC422A">
              <w:t xml:space="preserve"> to scheduled maintenance windows.</w:t>
            </w:r>
          </w:p>
          <w:p w:rsidR="00C81BF6" w:rsidRDefault="00C81BF6" w:rsidP="00E503ED">
            <w:pPr>
              <w:pStyle w:val="ListParagraph"/>
              <w:numPr>
                <w:ilvl w:val="0"/>
                <w:numId w:val="6"/>
              </w:numPr>
            </w:pPr>
            <w:r>
              <w:t>Work until resolution for issues affecting system performance or availability</w:t>
            </w:r>
          </w:p>
          <w:p w:rsidR="00C81BF6" w:rsidRDefault="00C81BF6" w:rsidP="00E503ED">
            <w:pPr>
              <w:pStyle w:val="ListParagraph"/>
              <w:numPr>
                <w:ilvl w:val="0"/>
                <w:numId w:val="6"/>
              </w:numPr>
            </w:pPr>
            <w:r>
              <w:t>Problem and Issue Escalation happens in real-time</w:t>
            </w:r>
          </w:p>
        </w:tc>
      </w:tr>
    </w:tbl>
    <w:p w:rsidR="00F96D5E" w:rsidRDefault="00F96D5E" w:rsidP="00C6306D">
      <w:pPr>
        <w:rPr>
          <w:sz w:val="24"/>
          <w:szCs w:val="24"/>
        </w:rPr>
      </w:pPr>
    </w:p>
    <w:p w:rsidR="00C81BF6" w:rsidRDefault="00C81BF6" w:rsidP="00F96D5E">
      <w:pPr>
        <w:rPr>
          <w:b/>
          <w:i/>
          <w:sz w:val="24"/>
          <w:szCs w:val="24"/>
        </w:rPr>
      </w:pPr>
    </w:p>
    <w:p w:rsidR="00C81BF6" w:rsidRDefault="00C81BF6" w:rsidP="00F96D5E">
      <w:pPr>
        <w:rPr>
          <w:b/>
          <w:i/>
          <w:sz w:val="24"/>
          <w:szCs w:val="24"/>
        </w:rPr>
      </w:pPr>
    </w:p>
    <w:p w:rsidR="00C81BF6" w:rsidRDefault="00C81BF6" w:rsidP="00F96D5E">
      <w:pPr>
        <w:rPr>
          <w:b/>
          <w:i/>
          <w:sz w:val="24"/>
          <w:szCs w:val="24"/>
        </w:rPr>
      </w:pPr>
    </w:p>
    <w:p w:rsidR="00C81BF6" w:rsidRDefault="00C81BF6" w:rsidP="00F96D5E">
      <w:pPr>
        <w:rPr>
          <w:b/>
          <w:i/>
          <w:sz w:val="24"/>
          <w:szCs w:val="24"/>
        </w:rPr>
      </w:pPr>
    </w:p>
    <w:p w:rsidR="00C81BF6" w:rsidRDefault="00C81BF6" w:rsidP="00F96D5E">
      <w:pPr>
        <w:rPr>
          <w:b/>
          <w:i/>
          <w:sz w:val="24"/>
          <w:szCs w:val="24"/>
        </w:rPr>
      </w:pPr>
    </w:p>
    <w:p w:rsidR="008D2833" w:rsidRDefault="008D2833" w:rsidP="00F96D5E">
      <w:pPr>
        <w:rPr>
          <w:b/>
          <w:i/>
          <w:sz w:val="24"/>
          <w:szCs w:val="24"/>
        </w:rPr>
      </w:pPr>
    </w:p>
    <w:p w:rsidR="008D2833" w:rsidRDefault="008D2833" w:rsidP="00F96D5E">
      <w:pPr>
        <w:rPr>
          <w:b/>
          <w:i/>
          <w:sz w:val="24"/>
          <w:szCs w:val="24"/>
        </w:rPr>
      </w:pPr>
    </w:p>
    <w:p w:rsidR="008D2833" w:rsidRDefault="008D2833" w:rsidP="00F96D5E">
      <w:pPr>
        <w:rPr>
          <w:b/>
          <w:i/>
          <w:sz w:val="24"/>
          <w:szCs w:val="24"/>
        </w:rPr>
      </w:pPr>
    </w:p>
    <w:p w:rsidR="008D2833" w:rsidRDefault="008D2833" w:rsidP="00F96D5E">
      <w:pPr>
        <w:rPr>
          <w:b/>
          <w:i/>
          <w:sz w:val="24"/>
          <w:szCs w:val="24"/>
        </w:rPr>
      </w:pPr>
    </w:p>
    <w:p w:rsidR="008D2833" w:rsidRDefault="008D2833" w:rsidP="00F96D5E">
      <w:pPr>
        <w:rPr>
          <w:b/>
          <w:i/>
          <w:sz w:val="24"/>
          <w:szCs w:val="24"/>
        </w:rPr>
      </w:pPr>
    </w:p>
    <w:p w:rsidR="008D2833" w:rsidRDefault="008D2833" w:rsidP="00F96D5E">
      <w:pPr>
        <w:rPr>
          <w:b/>
          <w:i/>
          <w:sz w:val="24"/>
          <w:szCs w:val="24"/>
        </w:rPr>
      </w:pPr>
    </w:p>
    <w:p w:rsidR="008D2833" w:rsidRDefault="008D2833" w:rsidP="00F96D5E">
      <w:pPr>
        <w:rPr>
          <w:b/>
          <w:i/>
          <w:sz w:val="24"/>
          <w:szCs w:val="24"/>
        </w:rPr>
      </w:pPr>
    </w:p>
    <w:p w:rsidR="008D2833" w:rsidRDefault="008D2833" w:rsidP="00F96D5E">
      <w:pPr>
        <w:rPr>
          <w:b/>
          <w:i/>
          <w:sz w:val="24"/>
          <w:szCs w:val="24"/>
        </w:rPr>
      </w:pPr>
    </w:p>
    <w:p w:rsidR="008D2833" w:rsidRDefault="008D2833" w:rsidP="00F96D5E">
      <w:pPr>
        <w:rPr>
          <w:b/>
          <w:i/>
          <w:sz w:val="24"/>
          <w:szCs w:val="24"/>
        </w:rPr>
      </w:pPr>
    </w:p>
    <w:p w:rsidR="008D2833" w:rsidRDefault="008D2833" w:rsidP="00F96D5E">
      <w:pPr>
        <w:rPr>
          <w:b/>
          <w:i/>
          <w:sz w:val="24"/>
          <w:szCs w:val="24"/>
        </w:rPr>
      </w:pPr>
    </w:p>
    <w:p w:rsidR="00004C76" w:rsidRPr="00F96D5E" w:rsidRDefault="009F3C55" w:rsidP="00F96D5E">
      <w:pPr>
        <w:rPr>
          <w:b/>
          <w:i/>
          <w:sz w:val="24"/>
          <w:szCs w:val="24"/>
        </w:rPr>
      </w:pPr>
      <w:r w:rsidRPr="00F96D5E">
        <w:rPr>
          <w:b/>
          <w:i/>
          <w:sz w:val="24"/>
          <w:szCs w:val="24"/>
        </w:rPr>
        <w:t xml:space="preserve">Scheduled </w:t>
      </w:r>
      <w:r w:rsidR="00A24648">
        <w:rPr>
          <w:b/>
          <w:i/>
          <w:sz w:val="24"/>
          <w:szCs w:val="24"/>
        </w:rPr>
        <w:t>Maintenance</w:t>
      </w:r>
      <w:r w:rsidR="00004C76" w:rsidRPr="00F96D5E">
        <w:rPr>
          <w:b/>
          <w:i/>
          <w:sz w:val="24"/>
          <w:szCs w:val="24"/>
        </w:rPr>
        <w:t xml:space="preserve"> Window</w:t>
      </w:r>
    </w:p>
    <w:p w:rsidR="008D1C36" w:rsidRDefault="008D1C36" w:rsidP="008D1C36">
      <w:pPr>
        <w:rPr>
          <w:sz w:val="24"/>
          <w:szCs w:val="24"/>
        </w:rPr>
      </w:pPr>
      <w:bookmarkStart w:id="40" w:name="_Toc165705264"/>
      <w:r>
        <w:rPr>
          <w:sz w:val="24"/>
          <w:szCs w:val="24"/>
        </w:rPr>
        <w:t xml:space="preserve">ERCOT reserves </w:t>
      </w:r>
      <w:r w:rsidR="00441527">
        <w:rPr>
          <w:sz w:val="24"/>
          <w:szCs w:val="24"/>
        </w:rPr>
        <w:t>a Sunday</w:t>
      </w:r>
      <w:r>
        <w:rPr>
          <w:sz w:val="24"/>
          <w:szCs w:val="24"/>
        </w:rPr>
        <w:t xml:space="preserve"> mainten</w:t>
      </w:r>
      <w:r w:rsidR="00BB0BEA">
        <w:rPr>
          <w:sz w:val="24"/>
          <w:szCs w:val="24"/>
        </w:rPr>
        <w:t xml:space="preserve">ance </w:t>
      </w:r>
      <w:r w:rsidR="00441527">
        <w:rPr>
          <w:sz w:val="24"/>
          <w:szCs w:val="24"/>
        </w:rPr>
        <w:t>outage window</w:t>
      </w:r>
      <w:r w:rsidR="00BB0BEA">
        <w:rPr>
          <w:sz w:val="24"/>
          <w:szCs w:val="24"/>
        </w:rPr>
        <w:t xml:space="preserve"> for </w:t>
      </w:r>
      <w:r w:rsidR="0031032F">
        <w:rPr>
          <w:sz w:val="24"/>
          <w:szCs w:val="24"/>
        </w:rPr>
        <w:t>IT</w:t>
      </w:r>
      <w:r w:rsidR="00BB0BEA">
        <w:rPr>
          <w:sz w:val="24"/>
          <w:szCs w:val="24"/>
        </w:rPr>
        <w:t xml:space="preserve"> applications.</w:t>
      </w:r>
      <w:r w:rsidR="001E7063">
        <w:rPr>
          <w:sz w:val="24"/>
          <w:szCs w:val="24"/>
        </w:rPr>
        <w:t xml:space="preserve"> </w:t>
      </w:r>
      <w:r w:rsidR="00A24648">
        <w:rPr>
          <w:sz w:val="24"/>
          <w:szCs w:val="24"/>
        </w:rPr>
        <w:t>Notifications for planned maintenance</w:t>
      </w:r>
      <w:r w:rsidR="00441527">
        <w:rPr>
          <w:sz w:val="24"/>
          <w:szCs w:val="24"/>
        </w:rPr>
        <w:t xml:space="preserve"> during this window</w:t>
      </w:r>
      <w:r w:rsidR="00A24648">
        <w:rPr>
          <w:sz w:val="24"/>
          <w:szCs w:val="24"/>
        </w:rPr>
        <w:t xml:space="preserve"> will be sent to the market at least 10 days prior to the </w:t>
      </w:r>
      <w:r w:rsidR="00441527">
        <w:rPr>
          <w:sz w:val="24"/>
          <w:szCs w:val="24"/>
        </w:rPr>
        <w:t xml:space="preserve">planned </w:t>
      </w:r>
      <w:r w:rsidR="00A24648">
        <w:rPr>
          <w:sz w:val="24"/>
          <w:szCs w:val="24"/>
        </w:rPr>
        <w:t>outage.</w:t>
      </w:r>
    </w:p>
    <w:p w:rsidR="00BB0BEA" w:rsidRDefault="00BB0BEA" w:rsidP="008D1C36">
      <w:pPr>
        <w:rPr>
          <w:sz w:val="24"/>
          <w:szCs w:val="24"/>
        </w:rPr>
      </w:pPr>
    </w:p>
    <w:bookmarkEnd w:id="40"/>
    <w:p w:rsidR="009A6083" w:rsidRDefault="009A6083" w:rsidP="00E503ED">
      <w:pPr>
        <w:numPr>
          <w:ilvl w:val="0"/>
          <w:numId w:val="1"/>
        </w:numPr>
        <w:rPr>
          <w:sz w:val="24"/>
          <w:szCs w:val="24"/>
        </w:rPr>
      </w:pPr>
      <w:r w:rsidRPr="00927EC1">
        <w:rPr>
          <w:b/>
          <w:i/>
          <w:sz w:val="24"/>
          <w:szCs w:val="24"/>
        </w:rPr>
        <w:t>Sunday</w:t>
      </w:r>
      <w:r w:rsidR="00A24648">
        <w:rPr>
          <w:b/>
          <w:i/>
          <w:sz w:val="24"/>
          <w:szCs w:val="24"/>
        </w:rPr>
        <w:t>s</w:t>
      </w:r>
      <w:r w:rsidRPr="00927EC1">
        <w:rPr>
          <w:b/>
          <w:sz w:val="24"/>
          <w:szCs w:val="24"/>
        </w:rPr>
        <w:t>—</w:t>
      </w:r>
      <w:r w:rsidRPr="00927EC1">
        <w:rPr>
          <w:b/>
          <w:i/>
          <w:sz w:val="24"/>
          <w:szCs w:val="24"/>
        </w:rPr>
        <w:t>6:</w:t>
      </w:r>
      <w:r w:rsidRPr="00214294">
        <w:rPr>
          <w:b/>
          <w:i/>
          <w:sz w:val="24"/>
          <w:szCs w:val="24"/>
        </w:rPr>
        <w:t xml:space="preserve">00am until </w:t>
      </w:r>
      <w:r>
        <w:rPr>
          <w:b/>
          <w:i/>
          <w:sz w:val="24"/>
          <w:szCs w:val="24"/>
        </w:rPr>
        <w:t xml:space="preserve">9:00pm </w:t>
      </w:r>
      <w:r>
        <w:rPr>
          <w:sz w:val="24"/>
          <w:szCs w:val="24"/>
        </w:rPr>
        <w:t>(15 hours)</w:t>
      </w:r>
    </w:p>
    <w:p w:rsidR="009A6083" w:rsidRDefault="009A6083" w:rsidP="009A6083"/>
    <w:p w:rsidR="009A6083" w:rsidRDefault="004B793B" w:rsidP="009A6083">
      <w:r>
        <w:object w:dxaOrig="14398" w:dyaOrig="52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161.25pt" o:ole="">
            <v:imagedata r:id="rId10" o:title=""/>
          </v:shape>
          <o:OLEObject Type="Embed" ProgID="Visio.Drawing.11" ShapeID="_x0000_i1025" DrawAspect="Content" ObjectID="_1352096854" r:id="rId11"/>
        </w:object>
      </w:r>
    </w:p>
    <w:p w:rsidR="009A6083" w:rsidRDefault="009A6083" w:rsidP="009A6083">
      <w:pPr>
        <w:tabs>
          <w:tab w:val="left" w:pos="2700"/>
        </w:tabs>
      </w:pPr>
    </w:p>
    <w:p w:rsidR="009A6083" w:rsidRDefault="004B793B" w:rsidP="009A6083">
      <w:pPr>
        <w:rPr>
          <w:b/>
          <w:i/>
          <w:sz w:val="24"/>
          <w:szCs w:val="24"/>
        </w:rPr>
      </w:pPr>
      <w:r>
        <w:rPr>
          <w:b/>
          <w:i/>
          <w:sz w:val="24"/>
          <w:szCs w:val="24"/>
        </w:rPr>
        <w:t>Release Windows</w:t>
      </w:r>
      <w:r w:rsidR="009A6083">
        <w:rPr>
          <w:b/>
          <w:i/>
          <w:sz w:val="24"/>
          <w:szCs w:val="24"/>
        </w:rPr>
        <w:t>:</w:t>
      </w:r>
    </w:p>
    <w:p w:rsidR="004B793B" w:rsidRPr="004B793B" w:rsidRDefault="004B793B" w:rsidP="00E503ED">
      <w:pPr>
        <w:pStyle w:val="ListParagraph"/>
        <w:numPr>
          <w:ilvl w:val="0"/>
          <w:numId w:val="1"/>
        </w:numPr>
        <w:rPr>
          <w:sz w:val="24"/>
          <w:szCs w:val="24"/>
        </w:rPr>
      </w:pPr>
      <w:r w:rsidRPr="004B793B">
        <w:rPr>
          <w:sz w:val="24"/>
          <w:szCs w:val="24"/>
        </w:rPr>
        <w:t>ERCOT does not plan to utilize release windows for at least the first half of 2011.</w:t>
      </w:r>
      <w:r w:rsidR="00A24648">
        <w:rPr>
          <w:sz w:val="24"/>
          <w:szCs w:val="24"/>
        </w:rPr>
        <w:t xml:space="preserve">  </w:t>
      </w:r>
    </w:p>
    <w:p w:rsidR="001F6414" w:rsidRPr="0050362D" w:rsidRDefault="00BA0CF9" w:rsidP="000044F4">
      <w:pPr>
        <w:pStyle w:val="Heading1"/>
      </w:pPr>
      <w:bookmarkStart w:id="41" w:name="_Toc240777712"/>
      <w:r>
        <w:t>3.</w:t>
      </w:r>
      <w:r w:rsidR="00DB25CE" w:rsidRPr="0050362D">
        <w:tab/>
      </w:r>
      <w:r w:rsidR="001F6414" w:rsidRPr="0050362D">
        <w:t>Reporting</w:t>
      </w:r>
      <w:bookmarkEnd w:id="41"/>
    </w:p>
    <w:p w:rsidR="000044F4" w:rsidRPr="000044F4" w:rsidRDefault="000044F4" w:rsidP="000044F4">
      <w:pPr>
        <w:pStyle w:val="Heading2"/>
      </w:pPr>
      <w:bookmarkStart w:id="42" w:name="_Toc240777713"/>
      <w:r w:rsidRPr="000044F4">
        <w:t>3.1</w:t>
      </w:r>
      <w:r w:rsidRPr="000044F4">
        <w:tab/>
      </w:r>
      <w:r w:rsidR="0040059F">
        <w:t>Data Extracts &amp; Reports Service Reporting</w:t>
      </w:r>
      <w:bookmarkEnd w:id="42"/>
    </w:p>
    <w:p w:rsidR="00D10ADB" w:rsidRDefault="000044F4" w:rsidP="00D10ADB">
      <w:pPr>
        <w:rPr>
          <w:sz w:val="24"/>
          <w:szCs w:val="24"/>
        </w:rPr>
      </w:pPr>
      <w:r w:rsidRPr="00CF308E">
        <w:rPr>
          <w:sz w:val="24"/>
          <w:szCs w:val="24"/>
        </w:rPr>
        <w:t xml:space="preserve">ERCOT will maintain a log </w:t>
      </w:r>
      <w:r w:rsidR="0040059F">
        <w:rPr>
          <w:sz w:val="24"/>
          <w:szCs w:val="24"/>
        </w:rPr>
        <w:t>recording incidents impacting timeliness, completeness and/or accuracy of Priority Level-1 e</w:t>
      </w:r>
      <w:r>
        <w:rPr>
          <w:sz w:val="24"/>
          <w:szCs w:val="24"/>
        </w:rPr>
        <w:t xml:space="preserve">xtracts &amp; </w:t>
      </w:r>
      <w:r w:rsidR="0040059F">
        <w:rPr>
          <w:sz w:val="24"/>
          <w:szCs w:val="24"/>
        </w:rPr>
        <w:t>r</w:t>
      </w:r>
      <w:r>
        <w:rPr>
          <w:sz w:val="24"/>
          <w:szCs w:val="24"/>
        </w:rPr>
        <w:t>eports</w:t>
      </w:r>
      <w:r w:rsidR="0040059F">
        <w:rPr>
          <w:sz w:val="24"/>
          <w:szCs w:val="24"/>
        </w:rPr>
        <w:t xml:space="preserve">. </w:t>
      </w:r>
      <w:r>
        <w:rPr>
          <w:sz w:val="24"/>
          <w:szCs w:val="24"/>
        </w:rPr>
        <w:t xml:space="preserve"> </w:t>
      </w:r>
      <w:r w:rsidR="00D10ADB">
        <w:rPr>
          <w:sz w:val="24"/>
          <w:szCs w:val="24"/>
        </w:rPr>
        <w:t xml:space="preserve">The priority levels of extracts and reports are assessed and set by </w:t>
      </w:r>
      <w:r w:rsidR="00DA1793">
        <w:rPr>
          <w:sz w:val="24"/>
          <w:szCs w:val="24"/>
        </w:rPr>
        <w:t xml:space="preserve">appropriate </w:t>
      </w:r>
      <w:r w:rsidR="00772FB4">
        <w:rPr>
          <w:sz w:val="24"/>
          <w:szCs w:val="24"/>
        </w:rPr>
        <w:t>Stakeholder Subcommittee’s applicable working group</w:t>
      </w:r>
      <w:r w:rsidR="00D10ADB">
        <w:rPr>
          <w:sz w:val="24"/>
          <w:szCs w:val="24"/>
        </w:rPr>
        <w:t>, and included in the Extract and Report Information Matrix</w:t>
      </w:r>
      <w:r w:rsidR="000B5E34">
        <w:rPr>
          <w:sz w:val="24"/>
          <w:szCs w:val="24"/>
        </w:rPr>
        <w:t>.</w:t>
      </w:r>
    </w:p>
    <w:p w:rsidR="004867F7" w:rsidRDefault="004867F7" w:rsidP="009E0423">
      <w:pPr>
        <w:rPr>
          <w:i/>
          <w:sz w:val="24"/>
          <w:szCs w:val="24"/>
          <w:u w:val="single"/>
        </w:rPr>
      </w:pPr>
    </w:p>
    <w:p w:rsidR="000044F4" w:rsidRDefault="009E0423" w:rsidP="000044F4">
      <w:pPr>
        <w:rPr>
          <w:sz w:val="24"/>
          <w:szCs w:val="24"/>
        </w:rPr>
      </w:pPr>
      <w:r>
        <w:rPr>
          <w:sz w:val="24"/>
          <w:szCs w:val="24"/>
        </w:rPr>
        <w:t xml:space="preserve">This log </w:t>
      </w:r>
      <w:r w:rsidR="000044F4">
        <w:rPr>
          <w:sz w:val="24"/>
          <w:szCs w:val="24"/>
        </w:rPr>
        <w:t xml:space="preserve">will </w:t>
      </w:r>
      <w:r w:rsidR="000044F4" w:rsidRPr="00CF308E">
        <w:rPr>
          <w:sz w:val="24"/>
          <w:szCs w:val="24"/>
        </w:rPr>
        <w:t xml:space="preserve">be updated monthly and made available on the </w:t>
      </w:r>
      <w:r w:rsidR="00DE0117">
        <w:rPr>
          <w:sz w:val="24"/>
          <w:szCs w:val="24"/>
        </w:rPr>
        <w:t>ERCOT</w:t>
      </w:r>
      <w:r w:rsidR="000044F4">
        <w:rPr>
          <w:sz w:val="24"/>
          <w:szCs w:val="24"/>
        </w:rPr>
        <w:t xml:space="preserve"> website</w:t>
      </w:r>
      <w:r w:rsidR="00DE0117">
        <w:rPr>
          <w:sz w:val="24"/>
          <w:szCs w:val="24"/>
        </w:rPr>
        <w:t xml:space="preserve"> </w:t>
      </w:r>
      <w:r w:rsidR="00992628">
        <w:rPr>
          <w:sz w:val="24"/>
          <w:szCs w:val="24"/>
        </w:rPr>
        <w:t>at</w:t>
      </w:r>
      <w:r w:rsidR="00992628" w:rsidRPr="00992628">
        <w:t xml:space="preserve"> </w:t>
      </w:r>
      <w:hyperlink r:id="rId12" w:history="1">
        <w:r w:rsidR="00992628" w:rsidRPr="00793BCC">
          <w:rPr>
            <w:rStyle w:val="Hyperlink"/>
            <w:sz w:val="24"/>
            <w:szCs w:val="24"/>
          </w:rPr>
          <w:t>http://www.ercot.com/services/sla/</w:t>
        </w:r>
      </w:hyperlink>
      <w:r w:rsidR="007D65E9">
        <w:rPr>
          <w:sz w:val="24"/>
          <w:szCs w:val="24"/>
        </w:rPr>
        <w:t>.</w:t>
      </w:r>
      <w:r w:rsidR="0040059F">
        <w:rPr>
          <w:sz w:val="24"/>
          <w:szCs w:val="24"/>
        </w:rPr>
        <w:t>The f</w:t>
      </w:r>
      <w:r w:rsidR="000044F4" w:rsidRPr="003D7644">
        <w:rPr>
          <w:sz w:val="24"/>
          <w:szCs w:val="24"/>
        </w:rPr>
        <w:t xml:space="preserve">ormat of this log </w:t>
      </w:r>
      <w:r w:rsidR="000044F4">
        <w:rPr>
          <w:sz w:val="24"/>
          <w:szCs w:val="24"/>
        </w:rPr>
        <w:t>is</w:t>
      </w:r>
      <w:r w:rsidR="000044F4" w:rsidRPr="003D7644">
        <w:rPr>
          <w:sz w:val="24"/>
          <w:szCs w:val="24"/>
        </w:rPr>
        <w:t xml:space="preserve"> </w:t>
      </w:r>
      <w:r w:rsidR="00DE0117">
        <w:rPr>
          <w:sz w:val="24"/>
          <w:szCs w:val="24"/>
        </w:rPr>
        <w:t>outlined</w:t>
      </w:r>
      <w:r w:rsidR="000044F4" w:rsidRPr="003D7644">
        <w:rPr>
          <w:sz w:val="24"/>
          <w:szCs w:val="24"/>
        </w:rPr>
        <w:t xml:space="preserve"> in </w:t>
      </w:r>
      <w:r w:rsidR="007F7F1F">
        <w:rPr>
          <w:sz w:val="24"/>
          <w:szCs w:val="24"/>
        </w:rPr>
        <w:t>section 6</w:t>
      </w:r>
      <w:r w:rsidR="00A25E60">
        <w:rPr>
          <w:sz w:val="24"/>
          <w:szCs w:val="24"/>
        </w:rPr>
        <w:t>.</w:t>
      </w:r>
    </w:p>
    <w:p w:rsidR="00795E12" w:rsidRDefault="00795E12" w:rsidP="000044F4">
      <w:pPr>
        <w:rPr>
          <w:sz w:val="24"/>
          <w:szCs w:val="24"/>
        </w:rPr>
      </w:pPr>
    </w:p>
    <w:p w:rsidR="00795E12" w:rsidRDefault="00795E12" w:rsidP="00795E12">
      <w:pPr>
        <w:rPr>
          <w:i/>
          <w:sz w:val="24"/>
          <w:szCs w:val="24"/>
        </w:rPr>
      </w:pPr>
      <w:r w:rsidRPr="006C792C">
        <w:rPr>
          <w:b/>
          <w:i/>
          <w:sz w:val="24"/>
          <w:szCs w:val="24"/>
          <w:u w:val="single"/>
        </w:rPr>
        <w:t>Note:</w:t>
      </w:r>
      <w:r w:rsidRPr="006C792C">
        <w:rPr>
          <w:i/>
          <w:sz w:val="24"/>
          <w:szCs w:val="24"/>
        </w:rPr>
        <w:t xml:space="preserve"> Only incidents impacting 10 </w:t>
      </w:r>
      <w:r w:rsidR="00EF6C23">
        <w:rPr>
          <w:i/>
          <w:sz w:val="24"/>
          <w:szCs w:val="24"/>
        </w:rPr>
        <w:t xml:space="preserve">or more </w:t>
      </w:r>
      <w:r w:rsidRPr="006C792C">
        <w:rPr>
          <w:i/>
          <w:sz w:val="24"/>
          <w:szCs w:val="24"/>
        </w:rPr>
        <w:t xml:space="preserve">Market Participants will be </w:t>
      </w:r>
      <w:r w:rsidR="00913CA4">
        <w:rPr>
          <w:i/>
          <w:sz w:val="24"/>
          <w:szCs w:val="24"/>
        </w:rPr>
        <w:t xml:space="preserve">reported </w:t>
      </w:r>
      <w:r w:rsidRPr="006C792C">
        <w:rPr>
          <w:i/>
          <w:sz w:val="24"/>
          <w:szCs w:val="24"/>
        </w:rPr>
        <w:t xml:space="preserve">via Market Notice </w:t>
      </w:r>
      <w:r w:rsidR="00EF6C23" w:rsidRPr="006C792C">
        <w:rPr>
          <w:i/>
          <w:sz w:val="24"/>
          <w:szCs w:val="24"/>
        </w:rPr>
        <w:t>reporting</w:t>
      </w:r>
      <w:r w:rsidRPr="006C792C">
        <w:rPr>
          <w:i/>
          <w:sz w:val="24"/>
          <w:szCs w:val="24"/>
        </w:rPr>
        <w:t xml:space="preserve"> process. Therefore, this log may contain a broader set of incidents than </w:t>
      </w:r>
      <w:r w:rsidR="0040059F">
        <w:rPr>
          <w:i/>
          <w:sz w:val="24"/>
          <w:szCs w:val="24"/>
        </w:rPr>
        <w:t xml:space="preserve">are </w:t>
      </w:r>
      <w:r w:rsidRPr="006C792C">
        <w:rPr>
          <w:i/>
          <w:sz w:val="24"/>
          <w:szCs w:val="24"/>
        </w:rPr>
        <w:t>reporte</w:t>
      </w:r>
      <w:r w:rsidR="00F24C91">
        <w:rPr>
          <w:i/>
          <w:sz w:val="24"/>
          <w:szCs w:val="24"/>
        </w:rPr>
        <w:t>d via Market Notices</w:t>
      </w:r>
      <w:r w:rsidRPr="006C792C">
        <w:rPr>
          <w:i/>
          <w:sz w:val="24"/>
          <w:szCs w:val="24"/>
        </w:rPr>
        <w:t>.</w:t>
      </w:r>
      <w:r w:rsidR="00DE0117">
        <w:rPr>
          <w:i/>
          <w:sz w:val="24"/>
          <w:szCs w:val="24"/>
        </w:rPr>
        <w:t xml:space="preserve"> Please see the COPS Communication Guide for more detailed information on Market Notices.</w:t>
      </w:r>
    </w:p>
    <w:p w:rsidR="00730D73" w:rsidRDefault="00730D73" w:rsidP="00730D73">
      <w:pPr>
        <w:rPr>
          <w:sz w:val="24"/>
          <w:szCs w:val="24"/>
        </w:rPr>
      </w:pPr>
    </w:p>
    <w:p w:rsidR="00DB25CE" w:rsidRPr="001B06DE" w:rsidRDefault="00BA0CF9" w:rsidP="00FD0886">
      <w:pPr>
        <w:pStyle w:val="Heading2"/>
      </w:pPr>
      <w:bookmarkStart w:id="43" w:name="_Toc240777714"/>
      <w:r>
        <w:t>3.</w:t>
      </w:r>
      <w:r w:rsidR="00FD0886">
        <w:t>2</w:t>
      </w:r>
      <w:r w:rsidR="00FD0886">
        <w:tab/>
      </w:r>
      <w:r w:rsidR="0040059F">
        <w:t>IT Application Service Reporting</w:t>
      </w:r>
      <w:bookmarkEnd w:id="43"/>
    </w:p>
    <w:p w:rsidR="009A0886" w:rsidRDefault="009A0886" w:rsidP="001B06DE">
      <w:pPr>
        <w:rPr>
          <w:sz w:val="24"/>
          <w:szCs w:val="24"/>
        </w:rPr>
      </w:pPr>
      <w:bookmarkStart w:id="44" w:name="_Toc165705258"/>
      <w:r w:rsidRPr="001B06DE">
        <w:rPr>
          <w:sz w:val="24"/>
          <w:szCs w:val="24"/>
        </w:rPr>
        <w:t xml:space="preserve">ERCOT will measure and report </w:t>
      </w:r>
      <w:r w:rsidR="00DB6874">
        <w:rPr>
          <w:sz w:val="24"/>
          <w:szCs w:val="24"/>
        </w:rPr>
        <w:t>availability and performance, both monthly and annually</w:t>
      </w:r>
      <w:r w:rsidRPr="001B06DE">
        <w:rPr>
          <w:sz w:val="24"/>
          <w:szCs w:val="24"/>
        </w:rPr>
        <w:t>.</w:t>
      </w:r>
      <w:r w:rsidR="001033BE">
        <w:rPr>
          <w:sz w:val="24"/>
          <w:szCs w:val="24"/>
        </w:rPr>
        <w:t xml:space="preserve"> </w:t>
      </w:r>
      <w:r w:rsidR="00684F5E">
        <w:rPr>
          <w:sz w:val="24"/>
          <w:szCs w:val="24"/>
        </w:rPr>
        <w:t xml:space="preserve"> </w:t>
      </w:r>
      <w:r w:rsidRPr="001B06DE">
        <w:rPr>
          <w:sz w:val="24"/>
          <w:szCs w:val="24"/>
        </w:rPr>
        <w:t xml:space="preserve">These results will be reported monthly through the ERCOT governance process that includes the </w:t>
      </w:r>
      <w:r w:rsidR="00D43B2C" w:rsidRPr="001B06DE">
        <w:rPr>
          <w:sz w:val="24"/>
          <w:szCs w:val="24"/>
        </w:rPr>
        <w:t>Commercial Operations Subcommittee</w:t>
      </w:r>
      <w:r w:rsidRPr="001B06DE">
        <w:rPr>
          <w:sz w:val="24"/>
          <w:szCs w:val="24"/>
        </w:rPr>
        <w:t>, the</w:t>
      </w:r>
      <w:r w:rsidR="00D43B2C" w:rsidRPr="001B06DE">
        <w:rPr>
          <w:sz w:val="24"/>
          <w:szCs w:val="24"/>
        </w:rPr>
        <w:t xml:space="preserve"> </w:t>
      </w:r>
      <w:r w:rsidRPr="001B06DE">
        <w:rPr>
          <w:sz w:val="24"/>
          <w:szCs w:val="24"/>
        </w:rPr>
        <w:t>Technical Advisory Committee, and the ERCOT Board of Directors.</w:t>
      </w:r>
      <w:bookmarkEnd w:id="44"/>
      <w:r w:rsidRPr="001B06DE">
        <w:rPr>
          <w:sz w:val="24"/>
          <w:szCs w:val="24"/>
        </w:rPr>
        <w:t xml:space="preserve">  </w:t>
      </w:r>
    </w:p>
    <w:p w:rsidR="00D10ADB" w:rsidRDefault="00D10ADB" w:rsidP="001B06DE">
      <w:pPr>
        <w:rPr>
          <w:sz w:val="24"/>
          <w:szCs w:val="24"/>
        </w:rPr>
      </w:pPr>
    </w:p>
    <w:p w:rsidR="00AC4851" w:rsidRDefault="00D10ADB" w:rsidP="001B06DE">
      <w:pPr>
        <w:rPr>
          <w:sz w:val="24"/>
          <w:szCs w:val="24"/>
        </w:rPr>
      </w:pPr>
      <w:r>
        <w:rPr>
          <w:sz w:val="24"/>
          <w:szCs w:val="24"/>
        </w:rPr>
        <w:t xml:space="preserve">These reports will </w:t>
      </w:r>
      <w:r w:rsidR="001E7063">
        <w:rPr>
          <w:sz w:val="24"/>
          <w:szCs w:val="24"/>
        </w:rPr>
        <w:t>include availability and</w:t>
      </w:r>
      <w:r w:rsidR="00573190">
        <w:rPr>
          <w:sz w:val="24"/>
          <w:szCs w:val="24"/>
        </w:rPr>
        <w:t>/or</w:t>
      </w:r>
      <w:r w:rsidR="001E7063">
        <w:rPr>
          <w:sz w:val="24"/>
          <w:szCs w:val="24"/>
        </w:rPr>
        <w:t xml:space="preserve"> performance for the following:</w:t>
      </w:r>
    </w:p>
    <w:p w:rsidR="00EF49CB" w:rsidRDefault="00EF49CB" w:rsidP="00E503ED">
      <w:pPr>
        <w:numPr>
          <w:ilvl w:val="0"/>
          <w:numId w:val="1"/>
        </w:numPr>
        <w:rPr>
          <w:sz w:val="24"/>
          <w:szCs w:val="24"/>
        </w:rPr>
      </w:pPr>
      <w:r w:rsidRPr="006F5043">
        <w:rPr>
          <w:b/>
          <w:sz w:val="24"/>
          <w:szCs w:val="24"/>
        </w:rPr>
        <w:t>Market Information System (MIS</w:t>
      </w:r>
      <w:r>
        <w:rPr>
          <w:sz w:val="24"/>
          <w:szCs w:val="24"/>
        </w:rPr>
        <w:t>)</w:t>
      </w:r>
    </w:p>
    <w:p w:rsidR="00D202E4" w:rsidRDefault="00D202E4" w:rsidP="00E503ED">
      <w:pPr>
        <w:numPr>
          <w:ilvl w:val="0"/>
          <w:numId w:val="1"/>
        </w:numPr>
        <w:rPr>
          <w:b/>
          <w:sz w:val="24"/>
          <w:szCs w:val="24"/>
        </w:rPr>
      </w:pPr>
      <w:r>
        <w:rPr>
          <w:b/>
          <w:sz w:val="24"/>
          <w:szCs w:val="24"/>
        </w:rPr>
        <w:t>ERCOT.com</w:t>
      </w:r>
    </w:p>
    <w:p w:rsidR="00AC4851" w:rsidRPr="00EF49CB" w:rsidRDefault="001E7063" w:rsidP="00E503ED">
      <w:pPr>
        <w:numPr>
          <w:ilvl w:val="0"/>
          <w:numId w:val="1"/>
        </w:numPr>
        <w:rPr>
          <w:b/>
          <w:sz w:val="24"/>
          <w:szCs w:val="24"/>
        </w:rPr>
      </w:pPr>
      <w:r>
        <w:rPr>
          <w:b/>
          <w:sz w:val="24"/>
          <w:szCs w:val="24"/>
        </w:rPr>
        <w:t>Commercial</w:t>
      </w:r>
      <w:r w:rsidR="00AC4851" w:rsidRPr="00EF49CB">
        <w:rPr>
          <w:b/>
          <w:sz w:val="24"/>
          <w:szCs w:val="24"/>
        </w:rPr>
        <w:t xml:space="preserve"> API Availability</w:t>
      </w:r>
    </w:p>
    <w:p w:rsidR="009A0886" w:rsidRPr="001B06DE" w:rsidRDefault="009A0886" w:rsidP="001B06DE">
      <w:pPr>
        <w:rPr>
          <w:sz w:val="24"/>
          <w:szCs w:val="24"/>
        </w:rPr>
      </w:pPr>
    </w:p>
    <w:p w:rsidR="009A0886" w:rsidRPr="001B06DE" w:rsidRDefault="009A0886" w:rsidP="001B06DE">
      <w:pPr>
        <w:rPr>
          <w:b/>
          <w:sz w:val="24"/>
          <w:szCs w:val="24"/>
        </w:rPr>
      </w:pPr>
      <w:r w:rsidRPr="001B06DE">
        <w:rPr>
          <w:b/>
          <w:sz w:val="24"/>
          <w:szCs w:val="24"/>
        </w:rPr>
        <w:t>Availability:</w:t>
      </w:r>
    </w:p>
    <w:p w:rsidR="00854A3D" w:rsidRDefault="00854A3D" w:rsidP="00854A3D">
      <w:pPr>
        <w:rPr>
          <w:sz w:val="24"/>
          <w:szCs w:val="24"/>
        </w:rPr>
      </w:pPr>
      <w:r>
        <w:rPr>
          <w:sz w:val="24"/>
          <w:szCs w:val="24"/>
        </w:rPr>
        <w:lastRenderedPageBreak/>
        <w:t>Availability is monitored through two methods, primarily through synthetic transactions which execute scripts against the IT applications at regular intervals. Upon returning a valid response, and not exceeding the timeout threshold, the IT application will be considered available.  When this method cannot be used, the availability is calculated by system or hardware uptime, and outage detection through operational monitoring tools.</w:t>
      </w:r>
    </w:p>
    <w:p w:rsidR="0094545A" w:rsidRDefault="009A786E" w:rsidP="00573190">
      <w:pPr>
        <w:keepNext/>
        <w:jc w:val="center"/>
      </w:pPr>
      <w:r w:rsidRPr="009A786E">
        <w:rPr>
          <w:noProof/>
        </w:rPr>
        <w:drawing>
          <wp:inline distT="0" distB="0" distL="0" distR="0">
            <wp:extent cx="4333875" cy="3543300"/>
            <wp:effectExtent l="19050" t="0" r="9525" b="0"/>
            <wp:docPr id="2" name="Picture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3" cstate="print"/>
                    <a:srcRect/>
                    <a:stretch>
                      <a:fillRect/>
                    </a:stretch>
                  </pic:blipFill>
                  <pic:spPr bwMode="auto">
                    <a:xfrm>
                      <a:off x="0" y="0"/>
                      <a:ext cx="4333875" cy="3543300"/>
                    </a:xfrm>
                    <a:prstGeom prst="rect">
                      <a:avLst/>
                    </a:prstGeom>
                    <a:noFill/>
                    <a:ln w="9525">
                      <a:noFill/>
                      <a:miter lim="800000"/>
                      <a:headEnd/>
                      <a:tailEnd/>
                    </a:ln>
                    <a:effectLst/>
                  </pic:spPr>
                </pic:pic>
              </a:graphicData>
            </a:graphic>
          </wp:inline>
        </w:drawing>
      </w:r>
    </w:p>
    <w:p w:rsidR="0094545A" w:rsidRPr="0094545A" w:rsidRDefault="0094545A" w:rsidP="0094545A">
      <w:pPr>
        <w:pStyle w:val="Caption"/>
        <w:jc w:val="center"/>
        <w:rPr>
          <w:color w:val="000000" w:themeColor="text1"/>
          <w:sz w:val="24"/>
          <w:szCs w:val="24"/>
        </w:rPr>
      </w:pPr>
      <w:r w:rsidRPr="0094545A">
        <w:rPr>
          <w:color w:val="000000" w:themeColor="text1"/>
        </w:rPr>
        <w:t xml:space="preserve">Figure </w:t>
      </w:r>
      <w:r w:rsidR="00344F7E" w:rsidRPr="0094545A">
        <w:rPr>
          <w:color w:val="000000" w:themeColor="text1"/>
        </w:rPr>
        <w:fldChar w:fldCharType="begin"/>
      </w:r>
      <w:r w:rsidRPr="0094545A">
        <w:rPr>
          <w:color w:val="000000" w:themeColor="text1"/>
        </w:rPr>
        <w:instrText xml:space="preserve"> SEQ Figure \* ARABIC </w:instrText>
      </w:r>
      <w:r w:rsidR="00344F7E" w:rsidRPr="0094545A">
        <w:rPr>
          <w:color w:val="000000" w:themeColor="text1"/>
        </w:rPr>
        <w:fldChar w:fldCharType="separate"/>
      </w:r>
      <w:r w:rsidR="00CF41E2">
        <w:rPr>
          <w:noProof/>
          <w:color w:val="000000" w:themeColor="text1"/>
        </w:rPr>
        <w:t>1</w:t>
      </w:r>
      <w:r w:rsidR="00344F7E" w:rsidRPr="0094545A">
        <w:rPr>
          <w:color w:val="000000" w:themeColor="text1"/>
        </w:rPr>
        <w:fldChar w:fldCharType="end"/>
      </w:r>
      <w:r w:rsidRPr="0094545A">
        <w:rPr>
          <w:color w:val="000000" w:themeColor="text1"/>
        </w:rPr>
        <w:t>: Example of Availability Report</w:t>
      </w:r>
    </w:p>
    <w:p w:rsidR="00711A3F" w:rsidRDefault="00711A3F" w:rsidP="00DB6874">
      <w:pPr>
        <w:rPr>
          <w:b/>
          <w:sz w:val="24"/>
          <w:szCs w:val="24"/>
        </w:rPr>
      </w:pPr>
    </w:p>
    <w:p w:rsidR="00DB6874" w:rsidRPr="001B06DE" w:rsidRDefault="00DB6874" w:rsidP="00DB6874">
      <w:pPr>
        <w:rPr>
          <w:b/>
          <w:sz w:val="24"/>
          <w:szCs w:val="24"/>
        </w:rPr>
      </w:pPr>
      <w:r>
        <w:rPr>
          <w:b/>
          <w:sz w:val="24"/>
          <w:szCs w:val="24"/>
        </w:rPr>
        <w:t>Performance</w:t>
      </w:r>
      <w:r w:rsidRPr="001B06DE">
        <w:rPr>
          <w:b/>
          <w:sz w:val="24"/>
          <w:szCs w:val="24"/>
        </w:rPr>
        <w:t>:</w:t>
      </w:r>
    </w:p>
    <w:p w:rsidR="0094545A" w:rsidRDefault="00DB6874" w:rsidP="00573190">
      <w:pPr>
        <w:keepNext/>
      </w:pPr>
      <w:r>
        <w:rPr>
          <w:sz w:val="24"/>
          <w:szCs w:val="24"/>
        </w:rPr>
        <w:t>Performance is monitored through synthetic transactions which execute scripts against the IT applications at regular intervals between 5 and 10</w:t>
      </w:r>
      <w:r w:rsidR="00B2441A">
        <w:rPr>
          <w:sz w:val="24"/>
          <w:szCs w:val="24"/>
        </w:rPr>
        <w:t xml:space="preserve"> minutes.  Each application is monitored through numerous scripts, and data is aggregated to provide an overall health of the application.  Performance baselines are benchmarked based on system performance through testing, and are designed to be tuned based on market participants needs.  ERCOT strives to improve pe</w:t>
      </w:r>
      <w:r w:rsidR="000A4768">
        <w:rPr>
          <w:sz w:val="24"/>
          <w:szCs w:val="24"/>
        </w:rPr>
        <w:t>rformance of these applications, and the goal for all systems is to meet performance baselines 98% of the time.</w:t>
      </w:r>
      <w:r w:rsidR="0094545A" w:rsidRPr="0094545A">
        <w:rPr>
          <w:noProof/>
        </w:rPr>
        <w:t xml:space="preserve"> </w:t>
      </w:r>
    </w:p>
    <w:p w:rsidR="00387B31" w:rsidDel="005122A6" w:rsidRDefault="00387B31" w:rsidP="000055B6">
      <w:pPr>
        <w:pStyle w:val="Heading1"/>
        <w:rPr>
          <w:del w:id="45" w:author="tfelton" w:date="2010-11-23T16:41:00Z"/>
        </w:rPr>
      </w:pPr>
      <w:bookmarkStart w:id="46" w:name="_Toc165705268"/>
      <w:bookmarkStart w:id="47" w:name="_Toc240777715"/>
      <w:commentRangeStart w:id="48"/>
      <w:del w:id="49" w:author="tfelton" w:date="2010-11-23T16:41:00Z">
        <w:r w:rsidDel="005122A6">
          <w:delText xml:space="preserve">4. </w:delText>
        </w:r>
        <w:r w:rsidDel="005122A6">
          <w:tab/>
          <w:delText>Terms of Use</w:delText>
        </w:r>
      </w:del>
      <w:commentRangeEnd w:id="48"/>
      <w:r w:rsidR="005122A6">
        <w:rPr>
          <w:rStyle w:val="CommentReference"/>
          <w:rFonts w:cs="Times New Roman"/>
          <w:b w:val="0"/>
          <w:bCs w:val="0"/>
          <w:kern w:val="0"/>
        </w:rPr>
        <w:commentReference w:id="48"/>
      </w:r>
    </w:p>
    <w:p w:rsidR="0095389D" w:rsidRPr="0095389D" w:rsidDel="005122A6" w:rsidRDefault="0095389D" w:rsidP="0095389D">
      <w:pPr>
        <w:rPr>
          <w:del w:id="50" w:author="tfelton" w:date="2010-11-23T16:41:00Z"/>
          <w:sz w:val="24"/>
          <w:szCs w:val="24"/>
        </w:rPr>
      </w:pPr>
      <w:del w:id="51" w:author="tfelton" w:date="2010-11-23T16:41:00Z">
        <w:r w:rsidRPr="0095389D" w:rsidDel="005122A6">
          <w:rPr>
            <w:sz w:val="24"/>
            <w:szCs w:val="24"/>
          </w:rPr>
          <w:delText>ERCOT publishes certain publicly accessible market information</w:delText>
        </w:r>
        <w:r w:rsidDel="005122A6">
          <w:rPr>
            <w:sz w:val="24"/>
            <w:szCs w:val="24"/>
          </w:rPr>
          <w:delText xml:space="preserve"> </w:delText>
        </w:r>
        <w:r w:rsidRPr="0095389D" w:rsidDel="005122A6">
          <w:rPr>
            <w:sz w:val="24"/>
            <w:szCs w:val="24"/>
          </w:rPr>
          <w:delText xml:space="preserve">on its website at regular intervals. A subset of these reports can also be accessed by Market Participants using API. </w:delText>
        </w:r>
      </w:del>
    </w:p>
    <w:p w:rsidR="0095389D" w:rsidRPr="0095389D" w:rsidDel="005122A6" w:rsidRDefault="0095389D" w:rsidP="0095389D">
      <w:pPr>
        <w:rPr>
          <w:del w:id="52" w:author="tfelton" w:date="2010-11-23T16:41:00Z"/>
          <w:sz w:val="24"/>
          <w:szCs w:val="24"/>
        </w:rPr>
      </w:pPr>
    </w:p>
    <w:p w:rsidR="0095389D" w:rsidRPr="00291A35" w:rsidDel="005122A6" w:rsidRDefault="0095389D" w:rsidP="0095389D">
      <w:pPr>
        <w:rPr>
          <w:del w:id="53" w:author="tfelton" w:date="2010-11-23T16:41:00Z"/>
          <w:sz w:val="24"/>
          <w:szCs w:val="24"/>
        </w:rPr>
      </w:pPr>
      <w:del w:id="54" w:author="tfelton" w:date="2010-11-23T16:41:00Z">
        <w:r w:rsidDel="005122A6">
          <w:rPr>
            <w:rFonts w:cs="Arial"/>
            <w:sz w:val="24"/>
            <w:szCs w:val="24"/>
          </w:rPr>
          <w:delText xml:space="preserve">For each report listed in </w:delText>
        </w:r>
        <w:r w:rsidR="00291A35" w:rsidDel="005122A6">
          <w:rPr>
            <w:sz w:val="24"/>
            <w:szCs w:val="24"/>
          </w:rPr>
          <w:delText>the ERCOT Market Information List (</w:delText>
        </w:r>
        <w:r w:rsidR="00344F7E" w:rsidDel="005122A6">
          <w:fldChar w:fldCharType="begin"/>
        </w:r>
        <w:r w:rsidR="004F6BE0" w:rsidDel="005122A6">
          <w:delInstrText>HYPERLINK "http://www.ercot.com/services/mdt/"</w:delInstrText>
        </w:r>
        <w:r w:rsidR="00344F7E" w:rsidDel="005122A6">
          <w:fldChar w:fldCharType="separate"/>
        </w:r>
        <w:r w:rsidR="00291A35" w:rsidRPr="006C2D09" w:rsidDel="005122A6">
          <w:rPr>
            <w:rStyle w:val="Hyperlink"/>
            <w:sz w:val="24"/>
            <w:szCs w:val="24"/>
          </w:rPr>
          <w:delText>http://www.ercot.com/services/mdt/</w:delText>
        </w:r>
        <w:r w:rsidR="00344F7E" w:rsidDel="005122A6">
          <w:fldChar w:fldCharType="end"/>
        </w:r>
        <w:r w:rsidR="00291A35" w:rsidDel="005122A6">
          <w:rPr>
            <w:sz w:val="24"/>
            <w:szCs w:val="24"/>
          </w:rPr>
          <w:delText>)</w:delText>
        </w:r>
        <w:r w:rsidRPr="0095389D" w:rsidDel="005122A6">
          <w:rPr>
            <w:rFonts w:cs="Arial"/>
            <w:sz w:val="24"/>
            <w:szCs w:val="24"/>
          </w:rPr>
          <w:delText xml:space="preserve">, Market Participants may not submit queries at a rate that </w:delText>
        </w:r>
        <w:r w:rsidR="00291A35" w:rsidDel="005122A6">
          <w:rPr>
            <w:rFonts w:cs="Arial"/>
            <w:sz w:val="24"/>
            <w:szCs w:val="24"/>
          </w:rPr>
          <w:delText>exceeds 5 times per refresh period. See column D, “Generating Frequency”.</w:delText>
        </w:r>
        <w:r w:rsidRPr="0095389D" w:rsidDel="005122A6">
          <w:rPr>
            <w:rFonts w:cs="Arial"/>
            <w:sz w:val="24"/>
            <w:szCs w:val="24"/>
          </w:rPr>
          <w:delText xml:space="preserve"> This policy applies to both:</w:delText>
        </w:r>
      </w:del>
    </w:p>
    <w:p w:rsidR="00011D56" w:rsidRPr="00011D56" w:rsidDel="005122A6" w:rsidRDefault="00011D56" w:rsidP="00E503ED">
      <w:pPr>
        <w:pStyle w:val="ListParagraph"/>
        <w:numPr>
          <w:ilvl w:val="0"/>
          <w:numId w:val="11"/>
        </w:numPr>
        <w:rPr>
          <w:del w:id="55" w:author="tfelton" w:date="2010-11-23T16:41:00Z"/>
          <w:rFonts w:cs="Arial"/>
          <w:sz w:val="24"/>
          <w:szCs w:val="24"/>
        </w:rPr>
      </w:pPr>
      <w:del w:id="56" w:author="tfelton" w:date="2010-11-23T16:41:00Z">
        <w:r w:rsidRPr="00011D56" w:rsidDel="005122A6">
          <w:rPr>
            <w:rFonts w:cs="Arial"/>
            <w:sz w:val="24"/>
            <w:szCs w:val="24"/>
          </w:rPr>
          <w:delText>Automated screen scraping programs that access the ER</w:delText>
        </w:r>
        <w:r w:rsidR="000A24A6" w:rsidDel="005122A6">
          <w:rPr>
            <w:rFonts w:cs="Arial"/>
            <w:sz w:val="24"/>
            <w:szCs w:val="24"/>
          </w:rPr>
          <w:delText>COT URL(s) listed in the table</w:delText>
        </w:r>
      </w:del>
    </w:p>
    <w:p w:rsidR="00011D56" w:rsidRPr="00011D56" w:rsidDel="005122A6" w:rsidRDefault="00011D56" w:rsidP="00E503ED">
      <w:pPr>
        <w:pStyle w:val="ListParagraph"/>
        <w:numPr>
          <w:ilvl w:val="0"/>
          <w:numId w:val="11"/>
        </w:numPr>
        <w:rPr>
          <w:del w:id="57" w:author="tfelton" w:date="2010-11-23T16:41:00Z"/>
          <w:rFonts w:cs="Arial"/>
          <w:sz w:val="24"/>
          <w:szCs w:val="24"/>
        </w:rPr>
      </w:pPr>
      <w:del w:id="58" w:author="tfelton" w:date="2010-11-23T16:41:00Z">
        <w:r w:rsidRPr="00011D56" w:rsidDel="005122A6">
          <w:rPr>
            <w:rFonts w:cs="Arial"/>
            <w:sz w:val="24"/>
            <w:szCs w:val="24"/>
          </w:rPr>
          <w:delText>Programs that use API to query and download the report data</w:delText>
        </w:r>
      </w:del>
    </w:p>
    <w:p w:rsidR="0095389D" w:rsidRPr="0095389D" w:rsidDel="005122A6" w:rsidRDefault="0095389D" w:rsidP="0095389D">
      <w:pPr>
        <w:rPr>
          <w:del w:id="59" w:author="tfelton" w:date="2010-11-23T16:41:00Z"/>
          <w:rFonts w:cs="Arial"/>
          <w:sz w:val="24"/>
          <w:szCs w:val="24"/>
        </w:rPr>
      </w:pPr>
    </w:p>
    <w:p w:rsidR="0095389D" w:rsidRPr="0095389D" w:rsidDel="005122A6" w:rsidRDefault="0095389D" w:rsidP="0095389D">
      <w:pPr>
        <w:rPr>
          <w:del w:id="60" w:author="tfelton" w:date="2010-11-23T16:41:00Z"/>
          <w:sz w:val="24"/>
          <w:szCs w:val="24"/>
        </w:rPr>
      </w:pPr>
      <w:del w:id="61" w:author="tfelton" w:date="2010-11-23T16:41:00Z">
        <w:r w:rsidRPr="0095389D" w:rsidDel="005122A6">
          <w:rPr>
            <w:sz w:val="24"/>
            <w:szCs w:val="24"/>
          </w:rPr>
          <w:delText xml:space="preserve">The objectives of this policy are </w:delText>
        </w:r>
        <w:r w:rsidR="00011D56" w:rsidDel="005122A6">
          <w:rPr>
            <w:sz w:val="24"/>
            <w:szCs w:val="24"/>
          </w:rPr>
          <w:delText>to</w:delText>
        </w:r>
        <w:r w:rsidRPr="0095389D" w:rsidDel="005122A6">
          <w:rPr>
            <w:sz w:val="24"/>
            <w:szCs w:val="24"/>
          </w:rPr>
          <w:delText>:</w:delText>
        </w:r>
      </w:del>
    </w:p>
    <w:p w:rsidR="0095389D" w:rsidRPr="0095389D" w:rsidDel="005122A6" w:rsidRDefault="0095389D" w:rsidP="0095389D">
      <w:pPr>
        <w:rPr>
          <w:del w:id="62" w:author="tfelton" w:date="2010-11-23T16:41:00Z"/>
          <w:sz w:val="24"/>
          <w:szCs w:val="24"/>
        </w:rPr>
      </w:pPr>
    </w:p>
    <w:p w:rsidR="0095389D" w:rsidRPr="0095389D" w:rsidDel="005122A6" w:rsidRDefault="0095389D" w:rsidP="00E503ED">
      <w:pPr>
        <w:numPr>
          <w:ilvl w:val="0"/>
          <w:numId w:val="7"/>
        </w:numPr>
        <w:rPr>
          <w:del w:id="63" w:author="tfelton" w:date="2010-11-23T16:41:00Z"/>
          <w:sz w:val="24"/>
          <w:szCs w:val="24"/>
        </w:rPr>
      </w:pPr>
      <w:del w:id="64" w:author="tfelton" w:date="2010-11-23T16:41:00Z">
        <w:r w:rsidRPr="0095389D" w:rsidDel="005122A6">
          <w:rPr>
            <w:sz w:val="24"/>
            <w:szCs w:val="24"/>
          </w:rPr>
          <w:delText>Prevent overloading of ERCOT computing resources that may occur due to excessive queries</w:delText>
        </w:r>
      </w:del>
    </w:p>
    <w:p w:rsidR="0095389D" w:rsidRPr="0095389D" w:rsidDel="005122A6" w:rsidRDefault="0095389D" w:rsidP="00E503ED">
      <w:pPr>
        <w:numPr>
          <w:ilvl w:val="0"/>
          <w:numId w:val="7"/>
        </w:numPr>
        <w:rPr>
          <w:del w:id="65" w:author="tfelton" w:date="2010-11-23T16:41:00Z"/>
          <w:sz w:val="24"/>
          <w:szCs w:val="24"/>
        </w:rPr>
      </w:pPr>
      <w:del w:id="66" w:author="tfelton" w:date="2010-11-23T16:41:00Z">
        <w:r w:rsidRPr="0095389D" w:rsidDel="005122A6">
          <w:rPr>
            <w:sz w:val="24"/>
            <w:szCs w:val="24"/>
          </w:rPr>
          <w:delText>Ensure optimal transactional request / response performance to all Market Participants</w:delText>
        </w:r>
      </w:del>
    </w:p>
    <w:p w:rsidR="0095389D" w:rsidRPr="0095389D" w:rsidDel="005122A6" w:rsidRDefault="0095389D" w:rsidP="0095389D">
      <w:pPr>
        <w:rPr>
          <w:del w:id="67" w:author="tfelton" w:date="2010-11-23T16:41:00Z"/>
          <w:rFonts w:cs="Arial"/>
          <w:sz w:val="24"/>
          <w:szCs w:val="24"/>
        </w:rPr>
      </w:pPr>
    </w:p>
    <w:p w:rsidR="0095389D" w:rsidRPr="0095389D" w:rsidDel="005122A6" w:rsidRDefault="0095389D" w:rsidP="0095389D">
      <w:pPr>
        <w:rPr>
          <w:del w:id="68" w:author="tfelton" w:date="2010-11-23T16:41:00Z"/>
          <w:rFonts w:cs="Arial"/>
          <w:sz w:val="24"/>
          <w:szCs w:val="24"/>
        </w:rPr>
      </w:pPr>
      <w:del w:id="69" w:author="tfelton" w:date="2010-11-23T16:41:00Z">
        <w:r w:rsidRPr="0095389D" w:rsidDel="005122A6">
          <w:rPr>
            <w:rFonts w:cs="Arial"/>
            <w:sz w:val="24"/>
            <w:szCs w:val="24"/>
            <w:u w:val="single"/>
          </w:rPr>
          <w:delText>Note</w:delText>
        </w:r>
        <w:r w:rsidRPr="0095389D" w:rsidDel="005122A6">
          <w:rPr>
            <w:rFonts w:cs="Arial"/>
            <w:sz w:val="24"/>
            <w:szCs w:val="24"/>
          </w:rPr>
          <w:delText>: In all cases, this interval time is considerably less than the data refresh lag time. Therefore, query submission at a faster rate will not provide benefits to the Market Participant.</w:delText>
        </w:r>
      </w:del>
    </w:p>
    <w:p w:rsidR="0095389D" w:rsidRPr="0095389D" w:rsidDel="005122A6" w:rsidRDefault="0095389D" w:rsidP="0095389D">
      <w:pPr>
        <w:rPr>
          <w:del w:id="70" w:author="tfelton" w:date="2010-11-23T16:41:00Z"/>
          <w:rFonts w:cs="Arial"/>
          <w:sz w:val="24"/>
          <w:szCs w:val="24"/>
        </w:rPr>
      </w:pPr>
    </w:p>
    <w:p w:rsidR="0095389D" w:rsidRPr="0095389D" w:rsidDel="005122A6" w:rsidRDefault="0095389D" w:rsidP="0095389D">
      <w:pPr>
        <w:rPr>
          <w:del w:id="71" w:author="tfelton" w:date="2010-11-23T16:41:00Z"/>
          <w:rFonts w:cs="Arial"/>
          <w:sz w:val="24"/>
          <w:szCs w:val="24"/>
        </w:rPr>
      </w:pPr>
      <w:del w:id="72" w:author="tfelton" w:date="2010-11-23T16:41:00Z">
        <w:r w:rsidRPr="0095389D" w:rsidDel="005122A6">
          <w:rPr>
            <w:rFonts w:cs="Arial"/>
            <w:sz w:val="24"/>
            <w:szCs w:val="24"/>
          </w:rPr>
          <w:delText>In case of violations of this policy, ERCOT reserves the right to block the offending IP address or the group of I</w:delText>
        </w:r>
        <w:r w:rsidR="00DF5F6D" w:rsidDel="005122A6">
          <w:rPr>
            <w:rFonts w:cs="Arial"/>
            <w:sz w:val="24"/>
            <w:szCs w:val="24"/>
          </w:rPr>
          <w:delText>P addresses matching the first three</w:delText>
        </w:r>
        <w:r w:rsidRPr="0095389D" w:rsidDel="005122A6">
          <w:rPr>
            <w:rFonts w:cs="Arial"/>
            <w:sz w:val="24"/>
            <w:szCs w:val="24"/>
          </w:rPr>
          <w:delText xml:space="preserve"> octet</w:delText>
        </w:r>
        <w:r w:rsidR="00DF5F6D" w:rsidDel="005122A6">
          <w:rPr>
            <w:rFonts w:cs="Arial"/>
            <w:sz w:val="24"/>
            <w:szCs w:val="24"/>
          </w:rPr>
          <w:delText>s</w:delText>
        </w:r>
        <w:r w:rsidRPr="0095389D" w:rsidDel="005122A6">
          <w:rPr>
            <w:rFonts w:cs="Arial"/>
            <w:sz w:val="24"/>
            <w:szCs w:val="24"/>
          </w:rPr>
          <w:delText>. Further, ERCOT reserves the right to block IP addresses</w:delText>
        </w:r>
        <w:r w:rsidR="00DF5F6D" w:rsidDel="005122A6">
          <w:rPr>
            <w:rFonts w:cs="Arial"/>
            <w:sz w:val="24"/>
            <w:szCs w:val="24"/>
          </w:rPr>
          <w:delText xml:space="preserve"> at the domain level, with the a</w:delText>
        </w:r>
        <w:r w:rsidRPr="0095389D" w:rsidDel="005122A6">
          <w:rPr>
            <w:rFonts w:cs="Arial"/>
            <w:sz w:val="24"/>
            <w:szCs w:val="24"/>
          </w:rPr>
          <w:delText xml:space="preserve">ffect that offending systems will not be able to access any ERCOT web pages or services. </w:delText>
        </w:r>
      </w:del>
    </w:p>
    <w:p w:rsidR="0095389D" w:rsidRPr="0095389D" w:rsidDel="005122A6" w:rsidRDefault="0095389D" w:rsidP="0095389D">
      <w:pPr>
        <w:rPr>
          <w:del w:id="73" w:author="tfelton" w:date="2010-11-23T16:41:00Z"/>
          <w:rFonts w:cs="Arial"/>
          <w:sz w:val="24"/>
          <w:szCs w:val="24"/>
        </w:rPr>
      </w:pPr>
    </w:p>
    <w:p w:rsidR="0095389D" w:rsidRPr="0095389D" w:rsidDel="005122A6" w:rsidRDefault="0095389D" w:rsidP="0095389D">
      <w:pPr>
        <w:rPr>
          <w:del w:id="74" w:author="tfelton" w:date="2010-11-23T16:41:00Z"/>
          <w:rFonts w:cs="Arial"/>
          <w:bCs/>
          <w:sz w:val="24"/>
          <w:szCs w:val="24"/>
        </w:rPr>
      </w:pPr>
      <w:del w:id="75" w:author="tfelton" w:date="2010-11-23T16:41:00Z">
        <w:r w:rsidRPr="0095389D" w:rsidDel="005122A6">
          <w:rPr>
            <w:rFonts w:cs="Arial"/>
            <w:bCs/>
            <w:sz w:val="24"/>
            <w:szCs w:val="24"/>
          </w:rPr>
          <w:delText>For questions or clarifications related to this policy, Market Participants may:</w:delText>
        </w:r>
      </w:del>
    </w:p>
    <w:p w:rsidR="0095389D" w:rsidRPr="0095389D" w:rsidDel="005122A6" w:rsidRDefault="0095389D" w:rsidP="0095389D">
      <w:pPr>
        <w:rPr>
          <w:del w:id="76" w:author="tfelton" w:date="2010-11-23T16:41:00Z"/>
          <w:rFonts w:cs="Arial"/>
          <w:bCs/>
          <w:sz w:val="24"/>
          <w:szCs w:val="24"/>
        </w:rPr>
      </w:pPr>
    </w:p>
    <w:p w:rsidR="0095389D" w:rsidRPr="0095389D" w:rsidDel="005122A6" w:rsidRDefault="0095389D" w:rsidP="00E503ED">
      <w:pPr>
        <w:numPr>
          <w:ilvl w:val="0"/>
          <w:numId w:val="8"/>
        </w:numPr>
        <w:tabs>
          <w:tab w:val="clear" w:pos="648"/>
          <w:tab w:val="num" w:pos="288"/>
        </w:tabs>
        <w:ind w:left="288"/>
        <w:rPr>
          <w:del w:id="77" w:author="tfelton" w:date="2010-11-23T16:41:00Z"/>
          <w:rFonts w:cs="Arial"/>
          <w:sz w:val="24"/>
          <w:szCs w:val="24"/>
        </w:rPr>
      </w:pPr>
      <w:del w:id="78" w:author="tfelton" w:date="2010-11-23T16:41:00Z">
        <w:r w:rsidRPr="0095389D" w:rsidDel="005122A6">
          <w:rPr>
            <w:rFonts w:cs="Arial"/>
            <w:sz w:val="24"/>
            <w:szCs w:val="24"/>
          </w:rPr>
          <w:delText xml:space="preserve">Directly call their Account Manager, or  </w:delText>
        </w:r>
      </w:del>
    </w:p>
    <w:p w:rsidR="0095389D" w:rsidRPr="0095389D" w:rsidDel="005122A6" w:rsidRDefault="0095389D" w:rsidP="00E503ED">
      <w:pPr>
        <w:numPr>
          <w:ilvl w:val="0"/>
          <w:numId w:val="8"/>
        </w:numPr>
        <w:tabs>
          <w:tab w:val="clear" w:pos="648"/>
          <w:tab w:val="num" w:pos="288"/>
        </w:tabs>
        <w:ind w:left="288"/>
        <w:rPr>
          <w:del w:id="79" w:author="tfelton" w:date="2010-11-23T16:41:00Z"/>
          <w:rFonts w:cs="Arial"/>
          <w:sz w:val="24"/>
          <w:szCs w:val="24"/>
        </w:rPr>
      </w:pPr>
      <w:del w:id="80" w:author="tfelton" w:date="2010-11-23T16:41:00Z">
        <w:r w:rsidRPr="0095389D" w:rsidDel="005122A6">
          <w:rPr>
            <w:rFonts w:cs="Arial"/>
            <w:sz w:val="24"/>
            <w:szCs w:val="24"/>
          </w:rPr>
          <w:delText xml:space="preserve">Call Client </w:delText>
        </w:r>
        <w:r w:rsidR="0058178E" w:rsidDel="005122A6">
          <w:rPr>
            <w:rFonts w:cs="Arial"/>
            <w:sz w:val="24"/>
            <w:szCs w:val="24"/>
          </w:rPr>
          <w:delText>Services</w:delText>
        </w:r>
        <w:r w:rsidRPr="0095389D" w:rsidDel="005122A6">
          <w:rPr>
            <w:rFonts w:cs="Arial"/>
            <w:sz w:val="24"/>
            <w:szCs w:val="24"/>
          </w:rPr>
          <w:delText xml:space="preserve"> helpline: (512) 248-3900</w:delText>
        </w:r>
      </w:del>
    </w:p>
    <w:p w:rsidR="0095389D" w:rsidRPr="0095389D" w:rsidDel="005122A6" w:rsidRDefault="0095389D" w:rsidP="00E503ED">
      <w:pPr>
        <w:numPr>
          <w:ilvl w:val="0"/>
          <w:numId w:val="8"/>
        </w:numPr>
        <w:tabs>
          <w:tab w:val="clear" w:pos="648"/>
          <w:tab w:val="num" w:pos="288"/>
        </w:tabs>
        <w:ind w:left="288"/>
        <w:rPr>
          <w:del w:id="81" w:author="tfelton" w:date="2010-11-23T16:41:00Z"/>
          <w:rFonts w:cs="Arial"/>
          <w:sz w:val="24"/>
          <w:szCs w:val="24"/>
        </w:rPr>
      </w:pPr>
      <w:del w:id="82" w:author="tfelton" w:date="2010-11-23T16:41:00Z">
        <w:r w:rsidRPr="0095389D" w:rsidDel="005122A6">
          <w:rPr>
            <w:rFonts w:cs="Arial"/>
            <w:sz w:val="24"/>
            <w:szCs w:val="24"/>
          </w:rPr>
          <w:delText xml:space="preserve">Send email to: </w:delText>
        </w:r>
        <w:r w:rsidR="00344F7E" w:rsidDel="005122A6">
          <w:fldChar w:fldCharType="begin"/>
        </w:r>
        <w:r w:rsidR="004F6BE0" w:rsidDel="005122A6">
          <w:delInstrText>HYPERLINK "mailto:ClientRelations@ercot.com"</w:delInstrText>
        </w:r>
        <w:r w:rsidR="00344F7E" w:rsidDel="005122A6">
          <w:fldChar w:fldCharType="separate"/>
        </w:r>
        <w:r w:rsidR="005E1067" w:rsidDel="005122A6">
          <w:rPr>
            <w:rStyle w:val="Hyperlink"/>
            <w:rFonts w:cs="Arial"/>
            <w:sz w:val="24"/>
            <w:szCs w:val="24"/>
          </w:rPr>
          <w:delText>ClientServices@ercot.com</w:delText>
        </w:r>
        <w:r w:rsidR="00344F7E" w:rsidDel="005122A6">
          <w:fldChar w:fldCharType="end"/>
        </w:r>
      </w:del>
    </w:p>
    <w:p w:rsidR="0095389D" w:rsidRPr="0095389D" w:rsidDel="005122A6" w:rsidRDefault="0095389D" w:rsidP="0095389D">
      <w:pPr>
        <w:rPr>
          <w:del w:id="83" w:author="tfelton" w:date="2010-11-23T16:41:00Z"/>
          <w:rFonts w:cs="Arial"/>
          <w:sz w:val="24"/>
          <w:szCs w:val="24"/>
        </w:rPr>
      </w:pPr>
    </w:p>
    <w:p w:rsidR="0095389D" w:rsidRPr="0095389D" w:rsidDel="005122A6" w:rsidRDefault="0095389D" w:rsidP="0095389D">
      <w:pPr>
        <w:rPr>
          <w:del w:id="84" w:author="tfelton" w:date="2010-11-23T16:41:00Z"/>
          <w:rFonts w:cs="Arial"/>
          <w:sz w:val="24"/>
          <w:szCs w:val="24"/>
        </w:rPr>
      </w:pPr>
      <w:del w:id="85" w:author="tfelton" w:date="2010-11-23T16:41:00Z">
        <w:r w:rsidRPr="0095389D" w:rsidDel="005122A6">
          <w:rPr>
            <w:rFonts w:cs="Arial"/>
            <w:sz w:val="24"/>
            <w:szCs w:val="24"/>
          </w:rPr>
          <w:delText>For questions or clarifications related to technical issues, Market Participants may:</w:delText>
        </w:r>
      </w:del>
    </w:p>
    <w:p w:rsidR="0095389D" w:rsidRPr="0095389D" w:rsidDel="005122A6" w:rsidRDefault="0095389D" w:rsidP="0095389D">
      <w:pPr>
        <w:rPr>
          <w:del w:id="86" w:author="tfelton" w:date="2010-11-23T16:41:00Z"/>
          <w:rFonts w:cs="Arial"/>
          <w:sz w:val="24"/>
          <w:szCs w:val="24"/>
        </w:rPr>
      </w:pPr>
    </w:p>
    <w:p w:rsidR="0095389D" w:rsidRPr="0095389D" w:rsidDel="005122A6" w:rsidRDefault="0095389D" w:rsidP="00E503ED">
      <w:pPr>
        <w:numPr>
          <w:ilvl w:val="0"/>
          <w:numId w:val="9"/>
        </w:numPr>
        <w:rPr>
          <w:del w:id="87" w:author="tfelton" w:date="2010-11-23T16:41:00Z"/>
          <w:rFonts w:cs="Arial"/>
          <w:sz w:val="24"/>
          <w:szCs w:val="24"/>
        </w:rPr>
      </w:pPr>
      <w:del w:id="88" w:author="tfelton" w:date="2010-11-23T16:41:00Z">
        <w:r w:rsidRPr="0095389D" w:rsidDel="005122A6">
          <w:rPr>
            <w:rFonts w:cs="Arial"/>
            <w:sz w:val="24"/>
            <w:szCs w:val="24"/>
          </w:rPr>
          <w:delText xml:space="preserve">Call IT Help Desk: (512) 248-6800 </w:delText>
        </w:r>
      </w:del>
    </w:p>
    <w:p w:rsidR="0095389D" w:rsidRPr="0095389D" w:rsidRDefault="0095389D" w:rsidP="00E503ED">
      <w:pPr>
        <w:numPr>
          <w:ilvl w:val="0"/>
          <w:numId w:val="9"/>
        </w:numPr>
        <w:rPr>
          <w:rFonts w:cs="Arial"/>
          <w:sz w:val="24"/>
          <w:szCs w:val="24"/>
        </w:rPr>
      </w:pPr>
      <w:del w:id="89" w:author="tfelton" w:date="2010-11-23T16:41:00Z">
        <w:r w:rsidRPr="0095389D" w:rsidDel="005122A6">
          <w:rPr>
            <w:rFonts w:cs="Arial"/>
            <w:sz w:val="24"/>
            <w:szCs w:val="24"/>
          </w:rPr>
          <w:delText xml:space="preserve">Send email to: </w:delText>
        </w:r>
        <w:r w:rsidR="00344F7E" w:rsidDel="005122A6">
          <w:fldChar w:fldCharType="begin"/>
        </w:r>
        <w:r w:rsidR="004F6BE0" w:rsidDel="005122A6">
          <w:delInstrText>HYPERLINK "mailto:HelpDesk@ercot.com"</w:delInstrText>
        </w:r>
        <w:r w:rsidR="00344F7E" w:rsidDel="005122A6">
          <w:fldChar w:fldCharType="separate"/>
        </w:r>
        <w:r w:rsidRPr="0095389D" w:rsidDel="005122A6">
          <w:rPr>
            <w:rStyle w:val="Hyperlink"/>
            <w:rFonts w:cs="Arial"/>
            <w:sz w:val="24"/>
            <w:szCs w:val="24"/>
          </w:rPr>
          <w:delText>HelpDesk@ercot.com</w:delText>
        </w:r>
        <w:r w:rsidR="00344F7E" w:rsidDel="005122A6">
          <w:fldChar w:fldCharType="end"/>
        </w:r>
      </w:del>
    </w:p>
    <w:p w:rsidR="0095389D" w:rsidRPr="0095389D" w:rsidRDefault="0095389D" w:rsidP="0095389D"/>
    <w:p w:rsidR="00843796" w:rsidRPr="000055B6" w:rsidRDefault="00387B31" w:rsidP="000055B6">
      <w:pPr>
        <w:pStyle w:val="Heading1"/>
      </w:pPr>
      <w:del w:id="90" w:author="tfelton" w:date="2010-11-24T09:39:00Z">
        <w:r w:rsidDel="00B07C9D">
          <w:delText>5</w:delText>
        </w:r>
      </w:del>
      <w:ins w:id="91" w:author="tfelton" w:date="2010-11-24T09:39:00Z">
        <w:r w:rsidR="00B07C9D">
          <w:t>4</w:t>
        </w:r>
      </w:ins>
      <w:r w:rsidR="00004C76" w:rsidRPr="000055B6">
        <w:t>.</w:t>
      </w:r>
      <w:r w:rsidR="00004C76" w:rsidRPr="000055B6">
        <w:tab/>
      </w:r>
      <w:r w:rsidR="00843796" w:rsidRPr="000055B6">
        <w:t>Service Availability Renegotiations</w:t>
      </w:r>
      <w:r w:rsidR="00834004" w:rsidRPr="000055B6">
        <w:t xml:space="preserve"> and Change Control </w:t>
      </w:r>
      <w:bookmarkEnd w:id="46"/>
      <w:bookmarkEnd w:id="47"/>
    </w:p>
    <w:p w:rsidR="00843796" w:rsidRDefault="00604B46" w:rsidP="00843796">
      <w:pPr>
        <w:rPr>
          <w:sz w:val="24"/>
          <w:szCs w:val="24"/>
        </w:rPr>
      </w:pPr>
      <w:r>
        <w:rPr>
          <w:sz w:val="24"/>
          <w:szCs w:val="24"/>
        </w:rPr>
        <w:t xml:space="preserve">Renegotiations of </w:t>
      </w:r>
      <w:r w:rsidR="00C81BF6">
        <w:rPr>
          <w:sz w:val="24"/>
          <w:szCs w:val="24"/>
        </w:rPr>
        <w:t>this</w:t>
      </w:r>
      <w:r w:rsidR="00D24978">
        <w:rPr>
          <w:sz w:val="24"/>
          <w:szCs w:val="24"/>
        </w:rPr>
        <w:t xml:space="preserve"> SLA </w:t>
      </w:r>
      <w:r w:rsidR="00843796">
        <w:rPr>
          <w:sz w:val="24"/>
          <w:szCs w:val="24"/>
        </w:rPr>
        <w:t xml:space="preserve">can be </w:t>
      </w:r>
      <w:r>
        <w:rPr>
          <w:sz w:val="24"/>
          <w:szCs w:val="24"/>
        </w:rPr>
        <w:t>initiated</w:t>
      </w:r>
      <w:r w:rsidR="00843796">
        <w:rPr>
          <w:sz w:val="24"/>
          <w:szCs w:val="24"/>
        </w:rPr>
        <w:t xml:space="preserve"> </w:t>
      </w:r>
      <w:r w:rsidR="00834004">
        <w:rPr>
          <w:sz w:val="24"/>
          <w:szCs w:val="24"/>
        </w:rPr>
        <w:t xml:space="preserve">by </w:t>
      </w:r>
      <w:r>
        <w:rPr>
          <w:sz w:val="24"/>
          <w:szCs w:val="24"/>
        </w:rPr>
        <w:t xml:space="preserve">either </w:t>
      </w:r>
      <w:r w:rsidR="00AA1428">
        <w:rPr>
          <w:sz w:val="24"/>
          <w:szCs w:val="24"/>
        </w:rPr>
        <w:t>M</w:t>
      </w:r>
      <w:r>
        <w:rPr>
          <w:sz w:val="24"/>
          <w:szCs w:val="24"/>
        </w:rPr>
        <w:t xml:space="preserve">arket </w:t>
      </w:r>
      <w:r w:rsidR="00AA1428">
        <w:rPr>
          <w:sz w:val="24"/>
          <w:szCs w:val="24"/>
        </w:rPr>
        <w:t>P</w:t>
      </w:r>
      <w:r>
        <w:rPr>
          <w:sz w:val="24"/>
          <w:szCs w:val="24"/>
        </w:rPr>
        <w:t xml:space="preserve">articipants or ERCOT management </w:t>
      </w:r>
      <w:r w:rsidR="00880F28">
        <w:rPr>
          <w:sz w:val="24"/>
          <w:szCs w:val="24"/>
        </w:rPr>
        <w:t xml:space="preserve">by </w:t>
      </w:r>
      <w:r w:rsidR="00834004">
        <w:rPr>
          <w:sz w:val="24"/>
          <w:szCs w:val="24"/>
        </w:rPr>
        <w:t>making a request</w:t>
      </w:r>
      <w:r w:rsidR="00C81BF6">
        <w:rPr>
          <w:sz w:val="24"/>
          <w:szCs w:val="24"/>
        </w:rPr>
        <w:t xml:space="preserve"> through the stakeholder process</w:t>
      </w:r>
      <w:r w:rsidR="00834004">
        <w:rPr>
          <w:sz w:val="24"/>
          <w:szCs w:val="24"/>
        </w:rPr>
        <w:t>.</w:t>
      </w:r>
      <w:r w:rsidR="00D24978">
        <w:rPr>
          <w:sz w:val="24"/>
          <w:szCs w:val="24"/>
        </w:rPr>
        <w:t xml:space="preserve">  Changes outside the scope of this </w:t>
      </w:r>
      <w:smartTag w:uri="urn:schemas-microsoft-com:office:smarttags" w:element="place">
        <w:r w:rsidR="00D24978">
          <w:rPr>
            <w:sz w:val="24"/>
            <w:szCs w:val="24"/>
          </w:rPr>
          <w:t>SLA</w:t>
        </w:r>
      </w:smartTag>
      <w:r w:rsidR="00D24978">
        <w:rPr>
          <w:sz w:val="24"/>
          <w:szCs w:val="24"/>
        </w:rPr>
        <w:t xml:space="preserve"> including delivery times required by protocols or market guides will require use of the stakeholder process including Protocol revision requests.  </w:t>
      </w:r>
    </w:p>
    <w:p w:rsidR="00834004" w:rsidRDefault="00834004" w:rsidP="00843796">
      <w:pPr>
        <w:rPr>
          <w:sz w:val="24"/>
          <w:szCs w:val="24"/>
        </w:rPr>
      </w:pPr>
    </w:p>
    <w:p w:rsidR="00834004" w:rsidRDefault="00604B46" w:rsidP="00843796">
      <w:pPr>
        <w:rPr>
          <w:sz w:val="24"/>
          <w:szCs w:val="24"/>
        </w:rPr>
      </w:pPr>
      <w:r>
        <w:rPr>
          <w:sz w:val="24"/>
          <w:szCs w:val="24"/>
        </w:rPr>
        <w:lastRenderedPageBreak/>
        <w:t xml:space="preserve">Version control in the form of document version numbering </w:t>
      </w:r>
      <w:r w:rsidR="00834004">
        <w:rPr>
          <w:sz w:val="24"/>
          <w:szCs w:val="24"/>
        </w:rPr>
        <w:t xml:space="preserve">will be maintained </w:t>
      </w:r>
      <w:r>
        <w:rPr>
          <w:sz w:val="24"/>
          <w:szCs w:val="24"/>
        </w:rPr>
        <w:t>in</w:t>
      </w:r>
      <w:r w:rsidR="00834004">
        <w:rPr>
          <w:sz w:val="24"/>
          <w:szCs w:val="24"/>
        </w:rPr>
        <w:t xml:space="preserve"> this document as a means of providing a change control process.  </w:t>
      </w:r>
    </w:p>
    <w:p w:rsidR="0094263B" w:rsidRPr="000055B6" w:rsidRDefault="00387B31" w:rsidP="000055B6">
      <w:pPr>
        <w:pStyle w:val="Heading1"/>
      </w:pPr>
      <w:bookmarkStart w:id="92" w:name="_Toc165705270"/>
      <w:bookmarkStart w:id="93" w:name="_Toc240777716"/>
      <w:del w:id="94" w:author="tfelton" w:date="2010-11-24T09:39:00Z">
        <w:r w:rsidDel="00B07C9D">
          <w:delText>6</w:delText>
        </w:r>
      </w:del>
      <w:ins w:id="95" w:author="tfelton" w:date="2010-11-24T09:39:00Z">
        <w:r w:rsidR="00B07C9D">
          <w:t>5</w:t>
        </w:r>
      </w:ins>
      <w:r w:rsidR="00004C76" w:rsidRPr="000055B6">
        <w:t>.</w:t>
      </w:r>
      <w:r w:rsidR="00004C76" w:rsidRPr="000055B6">
        <w:tab/>
      </w:r>
      <w:r w:rsidR="0094263B" w:rsidRPr="000055B6">
        <w:t>Annual Review Process</w:t>
      </w:r>
      <w:bookmarkEnd w:id="92"/>
      <w:bookmarkEnd w:id="93"/>
    </w:p>
    <w:p w:rsidR="0094263B" w:rsidRPr="00355EB6" w:rsidRDefault="0094263B" w:rsidP="0094263B">
      <w:pPr>
        <w:rPr>
          <w:sz w:val="24"/>
          <w:szCs w:val="24"/>
        </w:rPr>
      </w:pPr>
      <w:r>
        <w:rPr>
          <w:sz w:val="24"/>
          <w:szCs w:val="24"/>
        </w:rPr>
        <w:t xml:space="preserve">ERCOT is committed to providing </w:t>
      </w:r>
      <w:r w:rsidR="00D24978">
        <w:rPr>
          <w:sz w:val="24"/>
          <w:szCs w:val="24"/>
        </w:rPr>
        <w:t xml:space="preserve">quality </w:t>
      </w:r>
      <w:r w:rsidR="00542D55">
        <w:rPr>
          <w:sz w:val="24"/>
          <w:szCs w:val="24"/>
        </w:rPr>
        <w:t>IT</w:t>
      </w:r>
      <w:r w:rsidR="00B97542">
        <w:rPr>
          <w:sz w:val="24"/>
          <w:szCs w:val="24"/>
        </w:rPr>
        <w:t xml:space="preserve"> </w:t>
      </w:r>
      <w:r>
        <w:rPr>
          <w:sz w:val="24"/>
          <w:szCs w:val="24"/>
        </w:rPr>
        <w:t xml:space="preserve">services to </w:t>
      </w:r>
      <w:r w:rsidR="00C4786A">
        <w:rPr>
          <w:sz w:val="24"/>
          <w:szCs w:val="24"/>
        </w:rPr>
        <w:t>the competitive electric market</w:t>
      </w:r>
      <w:r>
        <w:rPr>
          <w:sz w:val="24"/>
          <w:szCs w:val="24"/>
        </w:rPr>
        <w:t xml:space="preserve"> in </w:t>
      </w:r>
      <w:smartTag w:uri="urn:schemas-microsoft-com:office:smarttags" w:element="State">
        <w:smartTag w:uri="urn:schemas-microsoft-com:office:smarttags" w:element="place">
          <w:r>
            <w:rPr>
              <w:sz w:val="24"/>
              <w:szCs w:val="24"/>
            </w:rPr>
            <w:t>Texas</w:t>
          </w:r>
        </w:smartTag>
      </w:smartTag>
      <w:r>
        <w:rPr>
          <w:sz w:val="24"/>
          <w:szCs w:val="24"/>
        </w:rPr>
        <w:t xml:space="preserve">.  </w:t>
      </w:r>
      <w:r w:rsidR="00AA1428">
        <w:rPr>
          <w:sz w:val="24"/>
          <w:szCs w:val="24"/>
        </w:rPr>
        <w:t xml:space="preserve">ERCOT </w:t>
      </w:r>
      <w:r>
        <w:rPr>
          <w:sz w:val="24"/>
          <w:szCs w:val="24"/>
        </w:rPr>
        <w:t>intend</w:t>
      </w:r>
      <w:r w:rsidR="00AA1428">
        <w:rPr>
          <w:sz w:val="24"/>
          <w:szCs w:val="24"/>
        </w:rPr>
        <w:t>s</w:t>
      </w:r>
      <w:r>
        <w:rPr>
          <w:sz w:val="24"/>
          <w:szCs w:val="24"/>
        </w:rPr>
        <w:t xml:space="preserve"> that the </w:t>
      </w:r>
      <w:r w:rsidR="00542D55">
        <w:rPr>
          <w:sz w:val="24"/>
          <w:szCs w:val="24"/>
        </w:rPr>
        <w:t>IT services</w:t>
      </w:r>
      <w:r>
        <w:rPr>
          <w:sz w:val="24"/>
          <w:szCs w:val="24"/>
        </w:rPr>
        <w:t xml:space="preserve"> de</w:t>
      </w:r>
      <w:r w:rsidR="00B97542">
        <w:rPr>
          <w:sz w:val="24"/>
          <w:szCs w:val="24"/>
        </w:rPr>
        <w:t>scribed</w:t>
      </w:r>
      <w:r>
        <w:rPr>
          <w:sz w:val="24"/>
          <w:szCs w:val="24"/>
        </w:rPr>
        <w:t xml:space="preserve"> in this document align with </w:t>
      </w:r>
      <w:r w:rsidR="00C4786A">
        <w:rPr>
          <w:sz w:val="24"/>
          <w:szCs w:val="24"/>
        </w:rPr>
        <w:t xml:space="preserve">market participant </w:t>
      </w:r>
      <w:r>
        <w:rPr>
          <w:sz w:val="24"/>
          <w:szCs w:val="24"/>
        </w:rPr>
        <w:t xml:space="preserve">requirements to the extent </w:t>
      </w:r>
      <w:r w:rsidR="00C4786A">
        <w:rPr>
          <w:sz w:val="24"/>
          <w:szCs w:val="24"/>
        </w:rPr>
        <w:t xml:space="preserve">that is </w:t>
      </w:r>
      <w:r>
        <w:rPr>
          <w:sz w:val="24"/>
          <w:szCs w:val="24"/>
        </w:rPr>
        <w:t xml:space="preserve">operationally feasible.  To maintain alignment between the requirements of the </w:t>
      </w:r>
      <w:r w:rsidR="00C4786A">
        <w:rPr>
          <w:sz w:val="24"/>
          <w:szCs w:val="24"/>
        </w:rPr>
        <w:t>market participants</w:t>
      </w:r>
      <w:r>
        <w:rPr>
          <w:sz w:val="24"/>
          <w:szCs w:val="24"/>
        </w:rPr>
        <w:t xml:space="preserve"> and </w:t>
      </w:r>
      <w:r w:rsidR="00C26A97">
        <w:rPr>
          <w:sz w:val="24"/>
          <w:szCs w:val="24"/>
        </w:rPr>
        <w:t xml:space="preserve">the IT services </w:t>
      </w:r>
      <w:r>
        <w:rPr>
          <w:sz w:val="24"/>
          <w:szCs w:val="24"/>
        </w:rPr>
        <w:t xml:space="preserve">delivered by ERCOT, </w:t>
      </w:r>
      <w:r w:rsidR="00C26A97">
        <w:rPr>
          <w:sz w:val="24"/>
          <w:szCs w:val="24"/>
        </w:rPr>
        <w:t xml:space="preserve">the </w:t>
      </w:r>
      <w:r w:rsidR="00523F70">
        <w:rPr>
          <w:sz w:val="24"/>
          <w:szCs w:val="24"/>
        </w:rPr>
        <w:t>service</w:t>
      </w:r>
      <w:r w:rsidR="00B54781">
        <w:rPr>
          <w:sz w:val="24"/>
          <w:szCs w:val="24"/>
        </w:rPr>
        <w:t>s</w:t>
      </w:r>
      <w:r w:rsidR="00523F70">
        <w:rPr>
          <w:sz w:val="24"/>
          <w:szCs w:val="24"/>
        </w:rPr>
        <w:t xml:space="preserve"> </w:t>
      </w:r>
      <w:r>
        <w:rPr>
          <w:sz w:val="24"/>
          <w:szCs w:val="24"/>
        </w:rPr>
        <w:t xml:space="preserve">defined in this document will be reviewed at least annually </w:t>
      </w:r>
      <w:r w:rsidR="00523F70">
        <w:rPr>
          <w:sz w:val="24"/>
          <w:szCs w:val="24"/>
        </w:rPr>
        <w:t xml:space="preserve">in a workshop </w:t>
      </w:r>
      <w:r w:rsidR="00D24978">
        <w:rPr>
          <w:sz w:val="24"/>
          <w:szCs w:val="24"/>
        </w:rPr>
        <w:t>setting or through an appropriate stakeholder group meeting.</w:t>
      </w:r>
    </w:p>
    <w:p w:rsidR="007F7F1F" w:rsidRDefault="00387B31" w:rsidP="00026679">
      <w:pPr>
        <w:pStyle w:val="Heading1"/>
      </w:pPr>
      <w:bookmarkStart w:id="96" w:name="_6._Extract_&amp;"/>
      <w:bookmarkStart w:id="97" w:name="_Toc240777717"/>
      <w:bookmarkStart w:id="98" w:name="_Toc165705271"/>
      <w:bookmarkEnd w:id="96"/>
      <w:del w:id="99" w:author="tfelton" w:date="2010-11-24T09:39:00Z">
        <w:r w:rsidDel="00B07C9D">
          <w:delText>7</w:delText>
        </w:r>
      </w:del>
      <w:ins w:id="100" w:author="tfelton" w:date="2010-11-24T09:39:00Z">
        <w:r w:rsidR="00B07C9D">
          <w:t>6</w:t>
        </w:r>
      </w:ins>
      <w:r w:rsidR="007C68CD">
        <w:t>.</w:t>
      </w:r>
      <w:r w:rsidR="007C68CD">
        <w:tab/>
      </w:r>
      <w:r w:rsidR="003F2E4E">
        <w:t xml:space="preserve">Extract &amp; Report </w:t>
      </w:r>
      <w:r w:rsidR="007F7F1F" w:rsidRPr="007F7F1F">
        <w:t xml:space="preserve">Incident </w:t>
      </w:r>
      <w:r w:rsidR="00625CB2">
        <w:t>L</w:t>
      </w:r>
      <w:r w:rsidR="007F7F1F" w:rsidRPr="007F7F1F">
        <w:t xml:space="preserve">og </w:t>
      </w:r>
      <w:r w:rsidR="00A67027">
        <w:t>and Information</w:t>
      </w:r>
      <w:r w:rsidR="007F7F1F" w:rsidRPr="007F7F1F">
        <w:t xml:space="preserve"> Matrix</w:t>
      </w:r>
      <w:bookmarkEnd w:id="97"/>
    </w:p>
    <w:p w:rsidR="00DE0117" w:rsidRPr="00E02036" w:rsidRDefault="00DE0117" w:rsidP="00E02036">
      <w:pPr>
        <w:rPr>
          <w:sz w:val="24"/>
          <w:szCs w:val="24"/>
        </w:rPr>
      </w:pPr>
      <w:bookmarkStart w:id="101" w:name="_Toc197334386"/>
      <w:bookmarkStart w:id="102" w:name="_Toc197336813"/>
      <w:bookmarkStart w:id="103" w:name="_Toc197335037"/>
      <w:r w:rsidRPr="00E02036">
        <w:rPr>
          <w:sz w:val="24"/>
          <w:szCs w:val="24"/>
        </w:rPr>
        <w:t xml:space="preserve">A spreadsheet including the </w:t>
      </w:r>
      <w:r w:rsidR="00EF76EA" w:rsidRPr="00E02036">
        <w:rPr>
          <w:sz w:val="24"/>
          <w:szCs w:val="24"/>
        </w:rPr>
        <w:t xml:space="preserve">Extract &amp; Report </w:t>
      </w:r>
      <w:r w:rsidRPr="00E02036">
        <w:rPr>
          <w:sz w:val="24"/>
          <w:szCs w:val="24"/>
        </w:rPr>
        <w:t>Incident Log and Extract</w:t>
      </w:r>
      <w:r w:rsidR="003F2E4E" w:rsidRPr="00E02036">
        <w:rPr>
          <w:sz w:val="24"/>
          <w:szCs w:val="24"/>
        </w:rPr>
        <w:t xml:space="preserve"> &amp; </w:t>
      </w:r>
      <w:r w:rsidRPr="00E02036">
        <w:rPr>
          <w:sz w:val="24"/>
          <w:szCs w:val="24"/>
        </w:rPr>
        <w:t>Report Information Matrix will be maintained by ERCOT</w:t>
      </w:r>
      <w:r w:rsidR="00625CB2" w:rsidRPr="00E02036">
        <w:rPr>
          <w:sz w:val="24"/>
          <w:szCs w:val="24"/>
        </w:rPr>
        <w:t xml:space="preserve"> in a single spreadsheet </w:t>
      </w:r>
      <w:r w:rsidR="00EA0416">
        <w:rPr>
          <w:sz w:val="24"/>
          <w:szCs w:val="24"/>
        </w:rPr>
        <w:t xml:space="preserve">file </w:t>
      </w:r>
      <w:r w:rsidR="00625CB2" w:rsidRPr="00E02036">
        <w:rPr>
          <w:sz w:val="24"/>
          <w:szCs w:val="24"/>
        </w:rPr>
        <w:t>along with supporting information</w:t>
      </w:r>
      <w:r w:rsidRPr="00E02036">
        <w:rPr>
          <w:sz w:val="24"/>
          <w:szCs w:val="24"/>
        </w:rPr>
        <w:t>.</w:t>
      </w:r>
      <w:r w:rsidR="00625CB2" w:rsidRPr="00E02036">
        <w:rPr>
          <w:sz w:val="24"/>
          <w:szCs w:val="24"/>
        </w:rPr>
        <w:t xml:space="preserve"> </w:t>
      </w:r>
      <w:r w:rsidRPr="00E02036">
        <w:rPr>
          <w:sz w:val="24"/>
          <w:szCs w:val="24"/>
        </w:rPr>
        <w:t>This spreadsheet can be accessed at the following location:</w:t>
      </w:r>
      <w:bookmarkEnd w:id="101"/>
      <w:bookmarkEnd w:id="102"/>
    </w:p>
    <w:p w:rsidR="00DE0117" w:rsidRPr="00E02036" w:rsidRDefault="00DE0117" w:rsidP="00E02036">
      <w:pPr>
        <w:rPr>
          <w:sz w:val="24"/>
          <w:szCs w:val="24"/>
        </w:rPr>
      </w:pPr>
    </w:p>
    <w:bookmarkEnd w:id="98"/>
    <w:bookmarkEnd w:id="103"/>
    <w:p w:rsidR="00E24295" w:rsidRDefault="00344F7E" w:rsidP="00224C79">
      <w:pPr>
        <w:rPr>
          <w:sz w:val="24"/>
          <w:szCs w:val="24"/>
        </w:rPr>
      </w:pPr>
      <w:r>
        <w:rPr>
          <w:sz w:val="24"/>
          <w:szCs w:val="24"/>
        </w:rPr>
        <w:fldChar w:fldCharType="begin"/>
      </w:r>
      <w:r w:rsidR="001C311E">
        <w:rPr>
          <w:sz w:val="24"/>
          <w:szCs w:val="24"/>
        </w:rPr>
        <w:instrText xml:space="preserve"> HYPERLINK "</w:instrText>
      </w:r>
      <w:r w:rsidR="001C311E" w:rsidRPr="001C311E">
        <w:rPr>
          <w:sz w:val="24"/>
          <w:szCs w:val="24"/>
        </w:rPr>
        <w:instrText>http://www.ercot.com/se</w:instrText>
      </w:r>
      <w:r w:rsidR="001C311E">
        <w:rPr>
          <w:sz w:val="24"/>
          <w:szCs w:val="24"/>
        </w:rPr>
        <w:instrText xml:space="preserve">rvices/sla" </w:instrText>
      </w:r>
      <w:r>
        <w:rPr>
          <w:sz w:val="24"/>
          <w:szCs w:val="24"/>
        </w:rPr>
        <w:fldChar w:fldCharType="separate"/>
      </w:r>
      <w:r w:rsidR="001C311E" w:rsidRPr="00793BCC">
        <w:rPr>
          <w:rStyle w:val="Hyperlink"/>
          <w:sz w:val="24"/>
          <w:szCs w:val="24"/>
        </w:rPr>
        <w:t>http://www.ercot.com/services/sla</w:t>
      </w:r>
      <w:r>
        <w:rPr>
          <w:sz w:val="24"/>
          <w:szCs w:val="24"/>
        </w:rPr>
        <w:fldChar w:fldCharType="end"/>
      </w:r>
    </w:p>
    <w:p w:rsidR="00977D68" w:rsidRDefault="00977D68">
      <w:pPr>
        <w:rPr>
          <w:sz w:val="24"/>
          <w:szCs w:val="24"/>
        </w:rPr>
      </w:pPr>
    </w:p>
    <w:p w:rsidR="000E1058" w:rsidRDefault="000E1058">
      <w:pPr>
        <w:rPr>
          <w:sz w:val="24"/>
          <w:szCs w:val="24"/>
        </w:rPr>
      </w:pPr>
      <w:r>
        <w:rPr>
          <w:sz w:val="24"/>
          <w:szCs w:val="24"/>
        </w:rPr>
        <w:t xml:space="preserve">The following worksheets </w:t>
      </w:r>
      <w:r w:rsidR="00F96D5E">
        <w:rPr>
          <w:sz w:val="24"/>
          <w:szCs w:val="24"/>
        </w:rPr>
        <w:t xml:space="preserve">/ tabs </w:t>
      </w:r>
      <w:r>
        <w:rPr>
          <w:sz w:val="24"/>
          <w:szCs w:val="24"/>
        </w:rPr>
        <w:t xml:space="preserve">are included </w:t>
      </w:r>
      <w:r w:rsidR="00F96D5E">
        <w:rPr>
          <w:sz w:val="24"/>
          <w:szCs w:val="24"/>
        </w:rPr>
        <w:t xml:space="preserve">as part of </w:t>
      </w:r>
      <w:r w:rsidR="00026679">
        <w:rPr>
          <w:sz w:val="24"/>
          <w:szCs w:val="24"/>
        </w:rPr>
        <w:t>this spreadsheet:</w:t>
      </w:r>
    </w:p>
    <w:p w:rsidR="000E1058" w:rsidRDefault="000E1058">
      <w:pPr>
        <w:rPr>
          <w:sz w:val="24"/>
          <w:szCs w:val="24"/>
        </w:rPr>
      </w:pPr>
    </w:p>
    <w:p w:rsidR="000E1058" w:rsidRDefault="000E1058" w:rsidP="00E503ED">
      <w:pPr>
        <w:numPr>
          <w:ilvl w:val="0"/>
          <w:numId w:val="3"/>
        </w:numPr>
        <w:rPr>
          <w:sz w:val="24"/>
          <w:szCs w:val="24"/>
        </w:rPr>
      </w:pPr>
      <w:r>
        <w:rPr>
          <w:sz w:val="24"/>
          <w:szCs w:val="24"/>
        </w:rPr>
        <w:t>Introduction / How to use</w:t>
      </w:r>
    </w:p>
    <w:p w:rsidR="000E1058" w:rsidRDefault="000E1058" w:rsidP="00E503ED">
      <w:pPr>
        <w:numPr>
          <w:ilvl w:val="0"/>
          <w:numId w:val="3"/>
        </w:numPr>
        <w:rPr>
          <w:sz w:val="24"/>
          <w:szCs w:val="24"/>
        </w:rPr>
      </w:pPr>
      <w:r>
        <w:rPr>
          <w:sz w:val="24"/>
          <w:szCs w:val="24"/>
        </w:rPr>
        <w:t>Annual summary</w:t>
      </w:r>
      <w:r w:rsidR="00321542">
        <w:rPr>
          <w:sz w:val="24"/>
          <w:szCs w:val="24"/>
        </w:rPr>
        <w:t xml:space="preserve"> of Extract</w:t>
      </w:r>
      <w:r w:rsidR="00625CB2">
        <w:rPr>
          <w:sz w:val="24"/>
          <w:szCs w:val="24"/>
        </w:rPr>
        <w:t xml:space="preserve"> &amp; </w:t>
      </w:r>
      <w:r w:rsidR="00321542">
        <w:rPr>
          <w:sz w:val="24"/>
          <w:szCs w:val="24"/>
        </w:rPr>
        <w:t>Report Incidents</w:t>
      </w:r>
    </w:p>
    <w:p w:rsidR="000E1058" w:rsidRDefault="000E1058" w:rsidP="00E503ED">
      <w:pPr>
        <w:numPr>
          <w:ilvl w:val="0"/>
          <w:numId w:val="3"/>
        </w:numPr>
        <w:rPr>
          <w:sz w:val="24"/>
          <w:szCs w:val="24"/>
        </w:rPr>
      </w:pPr>
      <w:r>
        <w:rPr>
          <w:sz w:val="24"/>
          <w:szCs w:val="24"/>
        </w:rPr>
        <w:t>Monthly summary</w:t>
      </w:r>
      <w:r w:rsidR="00321542">
        <w:rPr>
          <w:sz w:val="24"/>
          <w:szCs w:val="24"/>
        </w:rPr>
        <w:t xml:space="preserve"> of Extract</w:t>
      </w:r>
      <w:r w:rsidR="00625CB2">
        <w:rPr>
          <w:sz w:val="24"/>
          <w:szCs w:val="24"/>
        </w:rPr>
        <w:t xml:space="preserve"> &amp; </w:t>
      </w:r>
      <w:r w:rsidR="00321542">
        <w:rPr>
          <w:sz w:val="24"/>
          <w:szCs w:val="24"/>
        </w:rPr>
        <w:t>Report Incidents</w:t>
      </w:r>
    </w:p>
    <w:p w:rsidR="000E1058" w:rsidRDefault="000E1058" w:rsidP="00E503ED">
      <w:pPr>
        <w:numPr>
          <w:ilvl w:val="0"/>
          <w:numId w:val="3"/>
        </w:numPr>
        <w:rPr>
          <w:sz w:val="24"/>
          <w:szCs w:val="24"/>
        </w:rPr>
      </w:pPr>
      <w:r>
        <w:rPr>
          <w:sz w:val="24"/>
          <w:szCs w:val="24"/>
        </w:rPr>
        <w:t>Detailed incident data</w:t>
      </w:r>
      <w:r w:rsidR="006F47CD">
        <w:rPr>
          <w:sz w:val="24"/>
          <w:szCs w:val="24"/>
        </w:rPr>
        <w:t xml:space="preserve"> of Extract &amp; Report Incidents</w:t>
      </w:r>
    </w:p>
    <w:p w:rsidR="00625CB2" w:rsidRDefault="00625CB2" w:rsidP="00E503ED">
      <w:pPr>
        <w:numPr>
          <w:ilvl w:val="0"/>
          <w:numId w:val="3"/>
        </w:numPr>
        <w:rPr>
          <w:sz w:val="24"/>
          <w:szCs w:val="24"/>
        </w:rPr>
      </w:pPr>
      <w:r>
        <w:rPr>
          <w:sz w:val="24"/>
          <w:szCs w:val="24"/>
        </w:rPr>
        <w:t>Extract &amp; Report Information</w:t>
      </w:r>
      <w:r w:rsidR="00EA0416">
        <w:rPr>
          <w:sz w:val="24"/>
          <w:szCs w:val="24"/>
        </w:rPr>
        <w:t xml:space="preserve"> Matrix</w:t>
      </w:r>
    </w:p>
    <w:p w:rsidR="00625CB2" w:rsidRDefault="00625CB2" w:rsidP="00E503ED">
      <w:pPr>
        <w:numPr>
          <w:ilvl w:val="0"/>
          <w:numId w:val="3"/>
        </w:numPr>
        <w:rPr>
          <w:sz w:val="24"/>
          <w:szCs w:val="24"/>
        </w:rPr>
      </w:pPr>
      <w:r>
        <w:rPr>
          <w:sz w:val="24"/>
          <w:szCs w:val="24"/>
        </w:rPr>
        <w:t>Public Reports (an addendum to the Extract &amp; Report Information)</w:t>
      </w:r>
    </w:p>
    <w:p w:rsidR="000E1058" w:rsidRDefault="000E1058">
      <w:pPr>
        <w:rPr>
          <w:sz w:val="24"/>
          <w:szCs w:val="24"/>
        </w:rPr>
      </w:pPr>
    </w:p>
    <w:p w:rsidR="00977D68" w:rsidRDefault="00977D68" w:rsidP="00977D68">
      <w:pPr>
        <w:rPr>
          <w:sz w:val="24"/>
          <w:szCs w:val="24"/>
        </w:rPr>
      </w:pPr>
      <w:r>
        <w:rPr>
          <w:sz w:val="24"/>
          <w:szCs w:val="24"/>
        </w:rPr>
        <w:t>Elements included in the</w:t>
      </w:r>
      <w:r w:rsidR="007C7720">
        <w:rPr>
          <w:sz w:val="24"/>
          <w:szCs w:val="24"/>
        </w:rPr>
        <w:t xml:space="preserve"> ‘Detailed </w:t>
      </w:r>
      <w:r w:rsidR="00DE0117">
        <w:rPr>
          <w:sz w:val="24"/>
          <w:szCs w:val="24"/>
        </w:rPr>
        <w:t>I</w:t>
      </w:r>
      <w:r w:rsidR="00E16E77">
        <w:rPr>
          <w:sz w:val="24"/>
          <w:szCs w:val="24"/>
        </w:rPr>
        <w:t xml:space="preserve">ncident </w:t>
      </w:r>
      <w:r w:rsidR="00DE0117">
        <w:rPr>
          <w:sz w:val="24"/>
          <w:szCs w:val="24"/>
        </w:rPr>
        <w:t>D</w:t>
      </w:r>
      <w:r w:rsidR="00E16E77">
        <w:rPr>
          <w:sz w:val="24"/>
          <w:szCs w:val="24"/>
        </w:rPr>
        <w:t>ata</w:t>
      </w:r>
      <w:r w:rsidR="007C7720">
        <w:rPr>
          <w:sz w:val="24"/>
          <w:szCs w:val="24"/>
        </w:rPr>
        <w:t>’</w:t>
      </w:r>
      <w:r w:rsidR="00E16E77">
        <w:rPr>
          <w:sz w:val="24"/>
          <w:szCs w:val="24"/>
        </w:rPr>
        <w:t xml:space="preserve"> </w:t>
      </w:r>
      <w:r w:rsidR="00DE0117">
        <w:rPr>
          <w:sz w:val="24"/>
          <w:szCs w:val="24"/>
        </w:rPr>
        <w:t>tab</w:t>
      </w:r>
      <w:r w:rsidR="00E16E77">
        <w:rPr>
          <w:sz w:val="24"/>
          <w:szCs w:val="24"/>
        </w:rPr>
        <w:t xml:space="preserve"> are</w:t>
      </w:r>
      <w:r>
        <w:rPr>
          <w:sz w:val="24"/>
          <w:szCs w:val="24"/>
        </w:rPr>
        <w:t>:</w:t>
      </w:r>
    </w:p>
    <w:p w:rsidR="00977D68" w:rsidRDefault="00977D68" w:rsidP="00977D68">
      <w:pPr>
        <w:rPr>
          <w:sz w:val="24"/>
          <w:szCs w:val="24"/>
        </w:rPr>
      </w:pPr>
    </w:p>
    <w:p w:rsidR="00977D68" w:rsidRDefault="00977D68" w:rsidP="00E503ED">
      <w:pPr>
        <w:numPr>
          <w:ilvl w:val="0"/>
          <w:numId w:val="3"/>
        </w:numPr>
        <w:rPr>
          <w:sz w:val="24"/>
          <w:szCs w:val="24"/>
        </w:rPr>
      </w:pPr>
      <w:r>
        <w:rPr>
          <w:sz w:val="24"/>
          <w:szCs w:val="24"/>
        </w:rPr>
        <w:t>Incident date</w:t>
      </w:r>
    </w:p>
    <w:p w:rsidR="00977D68" w:rsidRDefault="00977D68" w:rsidP="00E503ED">
      <w:pPr>
        <w:numPr>
          <w:ilvl w:val="0"/>
          <w:numId w:val="3"/>
        </w:numPr>
        <w:rPr>
          <w:sz w:val="24"/>
          <w:szCs w:val="24"/>
        </w:rPr>
      </w:pPr>
      <w:r>
        <w:rPr>
          <w:sz w:val="24"/>
          <w:szCs w:val="24"/>
        </w:rPr>
        <w:t>Date of initial Market Notice (if applicable)</w:t>
      </w:r>
    </w:p>
    <w:p w:rsidR="00977D68" w:rsidRDefault="00977D68" w:rsidP="00E503ED">
      <w:pPr>
        <w:numPr>
          <w:ilvl w:val="0"/>
          <w:numId w:val="3"/>
        </w:numPr>
        <w:rPr>
          <w:sz w:val="24"/>
          <w:szCs w:val="24"/>
        </w:rPr>
      </w:pPr>
      <w:r>
        <w:rPr>
          <w:sz w:val="24"/>
          <w:szCs w:val="24"/>
        </w:rPr>
        <w:t>Market Notice ID tag (if applicable)</w:t>
      </w:r>
    </w:p>
    <w:p w:rsidR="00977D68" w:rsidRDefault="00977D68" w:rsidP="00E503ED">
      <w:pPr>
        <w:numPr>
          <w:ilvl w:val="0"/>
          <w:numId w:val="3"/>
        </w:numPr>
        <w:rPr>
          <w:sz w:val="24"/>
          <w:szCs w:val="24"/>
        </w:rPr>
      </w:pPr>
      <w:r>
        <w:rPr>
          <w:sz w:val="24"/>
          <w:szCs w:val="24"/>
        </w:rPr>
        <w:t>Incident start and end times and duration</w:t>
      </w:r>
    </w:p>
    <w:p w:rsidR="00977D68" w:rsidRDefault="00E9406B" w:rsidP="00E503ED">
      <w:pPr>
        <w:numPr>
          <w:ilvl w:val="0"/>
          <w:numId w:val="3"/>
        </w:numPr>
        <w:rPr>
          <w:sz w:val="24"/>
          <w:szCs w:val="24"/>
        </w:rPr>
      </w:pPr>
      <w:r>
        <w:rPr>
          <w:sz w:val="24"/>
          <w:szCs w:val="24"/>
        </w:rPr>
        <w:t>Application impacted</w:t>
      </w:r>
    </w:p>
    <w:p w:rsidR="00977D68" w:rsidRDefault="00977D68" w:rsidP="00E503ED">
      <w:pPr>
        <w:numPr>
          <w:ilvl w:val="0"/>
          <w:numId w:val="3"/>
        </w:numPr>
        <w:rPr>
          <w:sz w:val="24"/>
          <w:szCs w:val="24"/>
        </w:rPr>
      </w:pPr>
      <w:r>
        <w:rPr>
          <w:sz w:val="24"/>
          <w:szCs w:val="24"/>
        </w:rPr>
        <w:t xml:space="preserve">Issue </w:t>
      </w:r>
      <w:r w:rsidR="00321542">
        <w:rPr>
          <w:sz w:val="24"/>
          <w:szCs w:val="24"/>
        </w:rPr>
        <w:t>D</w:t>
      </w:r>
      <w:r>
        <w:rPr>
          <w:sz w:val="24"/>
          <w:szCs w:val="24"/>
        </w:rPr>
        <w:t>escription</w:t>
      </w:r>
    </w:p>
    <w:p w:rsidR="007C7720" w:rsidRDefault="007C7720" w:rsidP="00E503ED">
      <w:pPr>
        <w:numPr>
          <w:ilvl w:val="0"/>
          <w:numId w:val="3"/>
        </w:numPr>
        <w:rPr>
          <w:sz w:val="24"/>
          <w:szCs w:val="24"/>
        </w:rPr>
      </w:pPr>
      <w:r>
        <w:rPr>
          <w:sz w:val="24"/>
          <w:szCs w:val="24"/>
        </w:rPr>
        <w:t xml:space="preserve">Root Cause </w:t>
      </w:r>
    </w:p>
    <w:p w:rsidR="00321542" w:rsidRDefault="00321542" w:rsidP="00E503ED">
      <w:pPr>
        <w:numPr>
          <w:ilvl w:val="0"/>
          <w:numId w:val="3"/>
        </w:numPr>
        <w:rPr>
          <w:sz w:val="24"/>
          <w:szCs w:val="24"/>
        </w:rPr>
      </w:pPr>
      <w:r>
        <w:rPr>
          <w:sz w:val="24"/>
          <w:szCs w:val="24"/>
        </w:rPr>
        <w:t>ERCOT Protocols Missed</w:t>
      </w:r>
      <w:r w:rsidR="001C311E">
        <w:rPr>
          <w:sz w:val="24"/>
          <w:szCs w:val="24"/>
        </w:rPr>
        <w:t xml:space="preserve"> (Y/N)</w:t>
      </w:r>
    </w:p>
    <w:p w:rsidR="00977D68" w:rsidRDefault="00977D68" w:rsidP="00E503ED">
      <w:pPr>
        <w:numPr>
          <w:ilvl w:val="0"/>
          <w:numId w:val="3"/>
        </w:numPr>
        <w:rPr>
          <w:sz w:val="24"/>
          <w:szCs w:val="24"/>
        </w:rPr>
      </w:pPr>
      <w:r>
        <w:rPr>
          <w:sz w:val="24"/>
          <w:szCs w:val="24"/>
        </w:rPr>
        <w:t>Market impact – the impact of the incident to market participants and end use customers</w:t>
      </w:r>
    </w:p>
    <w:p w:rsidR="007C7720" w:rsidRDefault="007C7720" w:rsidP="00E503ED">
      <w:pPr>
        <w:numPr>
          <w:ilvl w:val="0"/>
          <w:numId w:val="3"/>
        </w:numPr>
        <w:rPr>
          <w:sz w:val="24"/>
          <w:szCs w:val="24"/>
        </w:rPr>
      </w:pPr>
      <w:r>
        <w:rPr>
          <w:sz w:val="24"/>
          <w:szCs w:val="24"/>
        </w:rPr>
        <w:t>Root Cause Details</w:t>
      </w:r>
    </w:p>
    <w:p w:rsidR="00AF5AAB" w:rsidRDefault="00AF5AAB" w:rsidP="00E503ED">
      <w:pPr>
        <w:numPr>
          <w:ilvl w:val="0"/>
          <w:numId w:val="3"/>
        </w:numPr>
        <w:rPr>
          <w:sz w:val="24"/>
          <w:szCs w:val="24"/>
        </w:rPr>
      </w:pPr>
      <w:r>
        <w:rPr>
          <w:sz w:val="24"/>
          <w:szCs w:val="24"/>
        </w:rPr>
        <w:t>Switchover / Failover</w:t>
      </w:r>
    </w:p>
    <w:p w:rsidR="00977D68" w:rsidRDefault="007C7720" w:rsidP="00E503ED">
      <w:pPr>
        <w:numPr>
          <w:ilvl w:val="0"/>
          <w:numId w:val="3"/>
        </w:numPr>
        <w:rPr>
          <w:sz w:val="24"/>
          <w:szCs w:val="24"/>
        </w:rPr>
      </w:pPr>
      <w:r>
        <w:rPr>
          <w:sz w:val="24"/>
          <w:szCs w:val="24"/>
        </w:rPr>
        <w:t xml:space="preserve">Resolution </w:t>
      </w:r>
    </w:p>
    <w:p w:rsidR="00977D68" w:rsidRDefault="00977D68" w:rsidP="00E503ED">
      <w:pPr>
        <w:numPr>
          <w:ilvl w:val="0"/>
          <w:numId w:val="3"/>
        </w:numPr>
        <w:rPr>
          <w:sz w:val="24"/>
          <w:szCs w:val="24"/>
        </w:rPr>
      </w:pPr>
      <w:r>
        <w:rPr>
          <w:sz w:val="24"/>
          <w:szCs w:val="24"/>
        </w:rPr>
        <w:t>Date of any identified fix to be implemented</w:t>
      </w:r>
    </w:p>
    <w:p w:rsidR="00977D68" w:rsidRDefault="00977D68" w:rsidP="00E503ED">
      <w:pPr>
        <w:numPr>
          <w:ilvl w:val="0"/>
          <w:numId w:val="3"/>
        </w:numPr>
        <w:rPr>
          <w:sz w:val="24"/>
          <w:szCs w:val="24"/>
        </w:rPr>
      </w:pPr>
      <w:r>
        <w:rPr>
          <w:sz w:val="24"/>
          <w:szCs w:val="24"/>
        </w:rPr>
        <w:t>Additional comments or notes</w:t>
      </w:r>
    </w:p>
    <w:p w:rsidR="007C7720" w:rsidRDefault="007C7720" w:rsidP="00E503ED">
      <w:pPr>
        <w:numPr>
          <w:ilvl w:val="0"/>
          <w:numId w:val="3"/>
        </w:numPr>
        <w:rPr>
          <w:sz w:val="24"/>
          <w:szCs w:val="24"/>
        </w:rPr>
      </w:pPr>
      <w:r>
        <w:rPr>
          <w:sz w:val="24"/>
          <w:szCs w:val="24"/>
        </w:rPr>
        <w:t>Current Status</w:t>
      </w:r>
    </w:p>
    <w:p w:rsidR="00977D68" w:rsidRDefault="00977D68" w:rsidP="00977D68">
      <w:pPr>
        <w:rPr>
          <w:sz w:val="24"/>
          <w:szCs w:val="24"/>
        </w:rPr>
      </w:pPr>
    </w:p>
    <w:p w:rsidR="00977D68" w:rsidRDefault="00977D68" w:rsidP="00977D68">
      <w:pPr>
        <w:rPr>
          <w:sz w:val="24"/>
          <w:szCs w:val="24"/>
        </w:rPr>
      </w:pPr>
      <w:r>
        <w:rPr>
          <w:sz w:val="24"/>
          <w:szCs w:val="24"/>
        </w:rPr>
        <w:t xml:space="preserve">The </w:t>
      </w:r>
      <w:r w:rsidR="007C7720">
        <w:rPr>
          <w:sz w:val="24"/>
          <w:szCs w:val="24"/>
        </w:rPr>
        <w:t xml:space="preserve">annual and monthly summary worksheets </w:t>
      </w:r>
      <w:r>
        <w:rPr>
          <w:sz w:val="24"/>
          <w:szCs w:val="24"/>
        </w:rPr>
        <w:t>summ</w:t>
      </w:r>
      <w:r w:rsidR="007F3CDC">
        <w:rPr>
          <w:sz w:val="24"/>
          <w:szCs w:val="24"/>
        </w:rPr>
        <w:t xml:space="preserve">arize the market notice data </w:t>
      </w:r>
      <w:r>
        <w:rPr>
          <w:sz w:val="24"/>
          <w:szCs w:val="24"/>
        </w:rPr>
        <w:t xml:space="preserve">in </w:t>
      </w:r>
      <w:r w:rsidR="007C7720">
        <w:rPr>
          <w:sz w:val="24"/>
          <w:szCs w:val="24"/>
        </w:rPr>
        <w:t xml:space="preserve">annual and </w:t>
      </w:r>
      <w:r>
        <w:rPr>
          <w:sz w:val="24"/>
          <w:szCs w:val="24"/>
        </w:rPr>
        <w:t xml:space="preserve">monthly breakdowns.  </w:t>
      </w:r>
    </w:p>
    <w:p w:rsidR="00EF3086" w:rsidRDefault="00EF3086" w:rsidP="00EF3086">
      <w:pPr>
        <w:outlineLvl w:val="0"/>
        <w:rPr>
          <w:i/>
          <w:sz w:val="36"/>
          <w:szCs w:val="36"/>
        </w:rPr>
      </w:pPr>
    </w:p>
    <w:p w:rsidR="00EF3086" w:rsidRPr="00EF3086" w:rsidRDefault="00387B31" w:rsidP="00EF3086">
      <w:pPr>
        <w:outlineLvl w:val="0"/>
        <w:rPr>
          <w:b/>
          <w:sz w:val="32"/>
          <w:szCs w:val="32"/>
        </w:rPr>
      </w:pPr>
      <w:bookmarkStart w:id="104" w:name="_Toc240777718"/>
      <w:del w:id="105" w:author="tfelton" w:date="2010-11-24T09:39:00Z">
        <w:r w:rsidDel="00B07C9D">
          <w:rPr>
            <w:b/>
            <w:sz w:val="32"/>
            <w:szCs w:val="32"/>
          </w:rPr>
          <w:delText>8</w:delText>
        </w:r>
      </w:del>
      <w:ins w:id="106" w:author="tfelton" w:date="2010-11-24T09:39:00Z">
        <w:r w:rsidR="00B07C9D">
          <w:rPr>
            <w:b/>
            <w:sz w:val="32"/>
            <w:szCs w:val="32"/>
          </w:rPr>
          <w:t>7</w:t>
        </w:r>
      </w:ins>
      <w:r w:rsidR="00EF3086" w:rsidRPr="00EF3086">
        <w:rPr>
          <w:b/>
          <w:sz w:val="32"/>
          <w:szCs w:val="32"/>
        </w:rPr>
        <w:t>. Approvals</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7"/>
        <w:gridCol w:w="2290"/>
        <w:gridCol w:w="2728"/>
        <w:gridCol w:w="1541"/>
      </w:tblGrid>
      <w:tr w:rsidR="00EF3086" w:rsidRPr="00EC1515" w:rsidTr="00D06D0C">
        <w:tc>
          <w:tcPr>
            <w:tcW w:w="2297" w:type="dxa"/>
            <w:shd w:val="clear" w:color="auto" w:fill="99CCFF"/>
          </w:tcPr>
          <w:p w:rsidR="00EF3086" w:rsidRPr="00EC1515" w:rsidRDefault="00EF3086" w:rsidP="00D06D0C">
            <w:pPr>
              <w:jc w:val="center"/>
              <w:rPr>
                <w:rFonts w:cs="Arial"/>
                <w:b/>
              </w:rPr>
            </w:pPr>
            <w:r w:rsidRPr="00EC1515">
              <w:rPr>
                <w:rFonts w:cs="Arial"/>
                <w:b/>
              </w:rPr>
              <w:t>Area of Responsibility</w:t>
            </w:r>
          </w:p>
          <w:p w:rsidR="00EF3086" w:rsidRPr="00EC1515" w:rsidRDefault="00EF3086" w:rsidP="00D06D0C">
            <w:pPr>
              <w:jc w:val="center"/>
              <w:rPr>
                <w:rFonts w:cs="Arial"/>
                <w:b/>
              </w:rPr>
            </w:pPr>
          </w:p>
        </w:tc>
        <w:tc>
          <w:tcPr>
            <w:tcW w:w="2290" w:type="dxa"/>
            <w:shd w:val="clear" w:color="auto" w:fill="99CCFF"/>
          </w:tcPr>
          <w:p w:rsidR="00EF3086" w:rsidRPr="00EC1515" w:rsidRDefault="00EF3086" w:rsidP="00D06D0C">
            <w:pPr>
              <w:jc w:val="center"/>
              <w:rPr>
                <w:rFonts w:cs="Arial"/>
                <w:b/>
              </w:rPr>
            </w:pPr>
            <w:r w:rsidRPr="00EC1515">
              <w:rPr>
                <w:rFonts w:cs="Arial"/>
                <w:b/>
              </w:rPr>
              <w:t>Name</w:t>
            </w:r>
          </w:p>
        </w:tc>
        <w:tc>
          <w:tcPr>
            <w:tcW w:w="2728" w:type="dxa"/>
            <w:shd w:val="clear" w:color="auto" w:fill="99CCFF"/>
          </w:tcPr>
          <w:p w:rsidR="00EF3086" w:rsidRPr="00EC1515" w:rsidRDefault="00EF3086" w:rsidP="00D06D0C">
            <w:pPr>
              <w:jc w:val="center"/>
              <w:rPr>
                <w:rFonts w:cs="Arial"/>
                <w:b/>
              </w:rPr>
            </w:pPr>
            <w:r w:rsidRPr="00EC1515">
              <w:rPr>
                <w:rFonts w:cs="Arial"/>
                <w:b/>
              </w:rPr>
              <w:t>Reviewed / Approved</w:t>
            </w:r>
          </w:p>
          <w:p w:rsidR="00EF3086" w:rsidRPr="00EC1515" w:rsidRDefault="00EF3086" w:rsidP="00D06D0C">
            <w:pPr>
              <w:jc w:val="center"/>
              <w:rPr>
                <w:rFonts w:cs="Arial"/>
                <w:b/>
              </w:rPr>
            </w:pPr>
          </w:p>
        </w:tc>
        <w:tc>
          <w:tcPr>
            <w:tcW w:w="1541" w:type="dxa"/>
            <w:shd w:val="clear" w:color="auto" w:fill="99CCFF"/>
          </w:tcPr>
          <w:p w:rsidR="00EF3086" w:rsidRPr="00EC1515" w:rsidRDefault="00EF3086" w:rsidP="00D06D0C">
            <w:pPr>
              <w:jc w:val="center"/>
              <w:rPr>
                <w:rFonts w:cs="Arial"/>
                <w:b/>
              </w:rPr>
            </w:pPr>
            <w:r w:rsidRPr="00EC1515">
              <w:rPr>
                <w:rFonts w:cs="Arial"/>
                <w:b/>
              </w:rPr>
              <w:t>Date</w:t>
            </w:r>
          </w:p>
        </w:tc>
      </w:tr>
      <w:tr w:rsidR="00D202E4" w:rsidRPr="00EC1515" w:rsidTr="00D06D0C">
        <w:trPr>
          <w:trHeight w:val="576"/>
        </w:trPr>
        <w:tc>
          <w:tcPr>
            <w:tcW w:w="2297" w:type="dxa"/>
          </w:tcPr>
          <w:p w:rsidR="00D202E4" w:rsidRPr="00EC1515" w:rsidRDefault="000A24A6" w:rsidP="000A24A6">
            <w:pPr>
              <w:rPr>
                <w:rFonts w:cs="Arial"/>
              </w:rPr>
            </w:pPr>
            <w:r>
              <w:rPr>
                <w:rFonts w:cs="Arial"/>
              </w:rPr>
              <w:t>ERCOT IT Service Manager</w:t>
            </w:r>
          </w:p>
        </w:tc>
        <w:tc>
          <w:tcPr>
            <w:tcW w:w="2290" w:type="dxa"/>
          </w:tcPr>
          <w:p w:rsidR="00D202E4" w:rsidRPr="00EC1515" w:rsidRDefault="00AB76B8" w:rsidP="004D33B4">
            <w:pPr>
              <w:rPr>
                <w:rFonts w:cs="Arial"/>
              </w:rPr>
            </w:pPr>
            <w:r>
              <w:rPr>
                <w:rFonts w:cs="Arial"/>
              </w:rPr>
              <w:t>Trey Felton</w:t>
            </w:r>
          </w:p>
        </w:tc>
        <w:tc>
          <w:tcPr>
            <w:tcW w:w="2728" w:type="dxa"/>
          </w:tcPr>
          <w:p w:rsidR="00D202E4" w:rsidRPr="00EC1515" w:rsidRDefault="00D202E4" w:rsidP="00D06D0C">
            <w:pPr>
              <w:jc w:val="both"/>
              <w:rPr>
                <w:rFonts w:cs="Arial"/>
              </w:rPr>
            </w:pPr>
          </w:p>
        </w:tc>
        <w:tc>
          <w:tcPr>
            <w:tcW w:w="1541" w:type="dxa"/>
          </w:tcPr>
          <w:p w:rsidR="00D202E4" w:rsidRPr="00EC1515" w:rsidRDefault="00D202E4" w:rsidP="00D06D0C">
            <w:pPr>
              <w:jc w:val="both"/>
              <w:rPr>
                <w:rFonts w:cs="Arial"/>
              </w:rPr>
            </w:pPr>
          </w:p>
        </w:tc>
      </w:tr>
      <w:tr w:rsidR="00D202E4" w:rsidRPr="00EC1515" w:rsidTr="00D06D0C">
        <w:trPr>
          <w:trHeight w:val="576"/>
        </w:trPr>
        <w:tc>
          <w:tcPr>
            <w:tcW w:w="2297" w:type="dxa"/>
          </w:tcPr>
          <w:p w:rsidR="00D202E4" w:rsidRPr="00EC1515" w:rsidRDefault="00D202E4" w:rsidP="00FF67F2">
            <w:pPr>
              <w:rPr>
                <w:rFonts w:cs="Arial"/>
              </w:rPr>
            </w:pPr>
            <w:r>
              <w:rPr>
                <w:rFonts w:cs="Arial"/>
              </w:rPr>
              <w:t>Stakeholder</w:t>
            </w:r>
            <w:r w:rsidRPr="00EC1515">
              <w:rPr>
                <w:rFonts w:cs="Arial"/>
              </w:rPr>
              <w:t xml:space="preserve"> Sponsor – </w:t>
            </w:r>
          </w:p>
        </w:tc>
        <w:tc>
          <w:tcPr>
            <w:tcW w:w="2290" w:type="dxa"/>
          </w:tcPr>
          <w:p w:rsidR="00D202E4" w:rsidRPr="00EC1515" w:rsidRDefault="00AB76B8" w:rsidP="00FF67F2">
            <w:pPr>
              <w:rPr>
                <w:rFonts w:cs="Arial"/>
              </w:rPr>
            </w:pPr>
            <w:r>
              <w:rPr>
                <w:rFonts w:cs="Arial"/>
              </w:rPr>
              <w:t>COPS</w:t>
            </w:r>
          </w:p>
        </w:tc>
        <w:tc>
          <w:tcPr>
            <w:tcW w:w="2728" w:type="dxa"/>
          </w:tcPr>
          <w:p w:rsidR="00D202E4" w:rsidRPr="00EC1515" w:rsidRDefault="00D202E4" w:rsidP="00D06D0C">
            <w:pPr>
              <w:rPr>
                <w:rFonts w:cs="Arial"/>
              </w:rPr>
            </w:pPr>
          </w:p>
        </w:tc>
        <w:tc>
          <w:tcPr>
            <w:tcW w:w="1541" w:type="dxa"/>
          </w:tcPr>
          <w:p w:rsidR="00D202E4" w:rsidRPr="00EC1515" w:rsidRDefault="00D202E4" w:rsidP="00D06D0C">
            <w:pPr>
              <w:rPr>
                <w:rFonts w:cs="Arial"/>
              </w:rPr>
            </w:pPr>
          </w:p>
        </w:tc>
      </w:tr>
    </w:tbl>
    <w:p w:rsidR="00EF3086" w:rsidRDefault="00EF3086" w:rsidP="00EF3086">
      <w:pPr>
        <w:outlineLvl w:val="0"/>
        <w:rPr>
          <w:i/>
          <w:sz w:val="36"/>
          <w:szCs w:val="36"/>
        </w:rPr>
      </w:pPr>
    </w:p>
    <w:p w:rsidR="000A24A6" w:rsidRDefault="000A24A6" w:rsidP="00EF3086">
      <w:pPr>
        <w:outlineLvl w:val="0"/>
        <w:rPr>
          <w:i/>
          <w:sz w:val="36"/>
          <w:szCs w:val="36"/>
        </w:rPr>
      </w:pPr>
      <w:bookmarkStart w:id="107" w:name="_Toc240777719"/>
    </w:p>
    <w:p w:rsidR="00EF3086" w:rsidRPr="00D36D47" w:rsidRDefault="00EF3086" w:rsidP="00EF3086">
      <w:pPr>
        <w:outlineLvl w:val="0"/>
        <w:rPr>
          <w:i/>
          <w:sz w:val="36"/>
          <w:szCs w:val="36"/>
        </w:rPr>
      </w:pPr>
      <w:r w:rsidRPr="00D36D47">
        <w:rPr>
          <w:i/>
          <w:sz w:val="36"/>
          <w:szCs w:val="36"/>
        </w:rPr>
        <w:t>Appendix A: Definitions</w:t>
      </w:r>
      <w:bookmarkEnd w:id="107"/>
      <w:r>
        <w:rPr>
          <w:i/>
          <w:sz w:val="36"/>
          <w:szCs w:val="36"/>
        </w:rPr>
        <w:t xml:space="preserve"> </w:t>
      </w:r>
    </w:p>
    <w:p w:rsidR="00EF3086" w:rsidRDefault="00EF3086" w:rsidP="00EF3086">
      <w:pPr>
        <w:rPr>
          <w:sz w:val="24"/>
          <w:szCs w:val="24"/>
        </w:rPr>
      </w:pPr>
      <w:r w:rsidRPr="00D36D47">
        <w:rPr>
          <w:sz w:val="24"/>
          <w:szCs w:val="24"/>
        </w:rPr>
        <w:t>This section contains definitions referred to in this document and of the commonly used acronyms.</w:t>
      </w:r>
    </w:p>
    <w:p w:rsidR="00EF3086" w:rsidRDefault="00EF3086" w:rsidP="00E503ED">
      <w:pPr>
        <w:numPr>
          <w:ilvl w:val="0"/>
          <w:numId w:val="2"/>
        </w:numPr>
        <w:rPr>
          <w:sz w:val="24"/>
          <w:szCs w:val="24"/>
        </w:rPr>
      </w:pPr>
      <w:r w:rsidRPr="006217C2">
        <w:rPr>
          <w:b/>
          <w:sz w:val="24"/>
          <w:szCs w:val="24"/>
          <w:u w:val="single"/>
        </w:rPr>
        <w:t>Availability:</w:t>
      </w:r>
      <w:r>
        <w:rPr>
          <w:sz w:val="24"/>
          <w:szCs w:val="24"/>
        </w:rPr>
        <w:t xml:space="preserve"> The </w:t>
      </w:r>
      <w:r w:rsidRPr="00AF55D1">
        <w:rPr>
          <w:sz w:val="24"/>
          <w:szCs w:val="24"/>
        </w:rPr>
        <w:t xml:space="preserve">ability of a component or </w:t>
      </w:r>
      <w:r>
        <w:rPr>
          <w:sz w:val="24"/>
          <w:szCs w:val="24"/>
        </w:rPr>
        <w:t>IT service</w:t>
      </w:r>
      <w:r w:rsidRPr="00AF55D1">
        <w:rPr>
          <w:sz w:val="24"/>
          <w:szCs w:val="24"/>
        </w:rPr>
        <w:t xml:space="preserve"> to perform its required function over a stated period of time</w:t>
      </w:r>
    </w:p>
    <w:p w:rsidR="00EF3086" w:rsidRPr="00C54E0C" w:rsidRDefault="00EF3086" w:rsidP="00E503ED">
      <w:pPr>
        <w:numPr>
          <w:ilvl w:val="0"/>
          <w:numId w:val="2"/>
        </w:numPr>
        <w:rPr>
          <w:sz w:val="24"/>
          <w:szCs w:val="24"/>
        </w:rPr>
      </w:pPr>
      <w:r w:rsidRPr="006217C2">
        <w:rPr>
          <w:b/>
          <w:sz w:val="24"/>
          <w:szCs w:val="24"/>
          <w:u w:val="single"/>
        </w:rPr>
        <w:t>Degradation</w:t>
      </w:r>
      <w:r w:rsidRPr="006217C2">
        <w:rPr>
          <w:b/>
          <w:sz w:val="24"/>
          <w:szCs w:val="24"/>
        </w:rPr>
        <w:t>:</w:t>
      </w:r>
      <w:r w:rsidRPr="00C54E0C">
        <w:rPr>
          <w:sz w:val="24"/>
          <w:szCs w:val="24"/>
        </w:rPr>
        <w:t xml:space="preserve"> An event that causes the normal levels of ERCOT IT systems to be impacted while still allowing for minimal processing of or access to these systems</w:t>
      </w:r>
    </w:p>
    <w:p w:rsidR="00EF3086" w:rsidRDefault="00EF3086" w:rsidP="00E503ED">
      <w:pPr>
        <w:numPr>
          <w:ilvl w:val="0"/>
          <w:numId w:val="2"/>
        </w:numPr>
        <w:rPr>
          <w:sz w:val="24"/>
          <w:szCs w:val="24"/>
        </w:rPr>
      </w:pPr>
      <w:r w:rsidRPr="006217C2">
        <w:rPr>
          <w:b/>
          <w:sz w:val="24"/>
          <w:szCs w:val="24"/>
          <w:u w:val="single"/>
        </w:rPr>
        <w:t>Incident</w:t>
      </w:r>
      <w:r w:rsidRPr="008225F3">
        <w:rPr>
          <w:sz w:val="24"/>
          <w:szCs w:val="24"/>
          <w:u w:val="single"/>
        </w:rPr>
        <w:t>:</w:t>
      </w:r>
      <w:r>
        <w:rPr>
          <w:sz w:val="24"/>
          <w:szCs w:val="24"/>
        </w:rPr>
        <w:t xml:space="preserve"> </w:t>
      </w:r>
      <w:r w:rsidRPr="00A80536">
        <w:rPr>
          <w:sz w:val="24"/>
          <w:szCs w:val="24"/>
        </w:rPr>
        <w:t xml:space="preserve">Any event that causes the </w:t>
      </w:r>
      <w:r>
        <w:rPr>
          <w:sz w:val="24"/>
          <w:szCs w:val="24"/>
        </w:rPr>
        <w:t>agreed</w:t>
      </w:r>
      <w:r w:rsidRPr="00A80536">
        <w:rPr>
          <w:sz w:val="24"/>
          <w:szCs w:val="24"/>
        </w:rPr>
        <w:t xml:space="preserve"> levels of </w:t>
      </w:r>
      <w:r>
        <w:rPr>
          <w:sz w:val="24"/>
          <w:szCs w:val="24"/>
        </w:rPr>
        <w:t xml:space="preserve">service of ERCOT </w:t>
      </w:r>
      <w:r w:rsidRPr="00A80536">
        <w:rPr>
          <w:sz w:val="24"/>
          <w:szCs w:val="24"/>
        </w:rPr>
        <w:t xml:space="preserve">IT systems to be impacted </w:t>
      </w:r>
    </w:p>
    <w:p w:rsidR="00E60239" w:rsidRPr="00F95CC4" w:rsidRDefault="00E60239" w:rsidP="00E503ED">
      <w:pPr>
        <w:numPr>
          <w:ilvl w:val="0"/>
          <w:numId w:val="2"/>
        </w:numPr>
        <w:rPr>
          <w:i/>
          <w:iCs/>
          <w:sz w:val="24"/>
          <w:szCs w:val="24"/>
        </w:rPr>
      </w:pPr>
      <w:r>
        <w:rPr>
          <w:b/>
          <w:bCs/>
          <w:sz w:val="24"/>
          <w:szCs w:val="24"/>
          <w:u w:val="single"/>
        </w:rPr>
        <w:t xml:space="preserve">Outage: </w:t>
      </w:r>
      <w:r>
        <w:rPr>
          <w:sz w:val="24"/>
          <w:szCs w:val="24"/>
        </w:rPr>
        <w:t>any incident resulting in</w:t>
      </w:r>
      <w:r>
        <w:rPr>
          <w:b/>
          <w:bCs/>
          <w:sz w:val="24"/>
          <w:szCs w:val="24"/>
        </w:rPr>
        <w:t xml:space="preserve"> </w:t>
      </w:r>
      <w:r>
        <w:rPr>
          <w:color w:val="000000"/>
          <w:sz w:val="24"/>
          <w:szCs w:val="24"/>
        </w:rPr>
        <w:t>the unexpected failure of a computer or network hardware system or software application</w:t>
      </w:r>
      <w:r w:rsidR="0003673B">
        <w:rPr>
          <w:color w:val="000000"/>
          <w:sz w:val="24"/>
          <w:szCs w:val="24"/>
        </w:rPr>
        <w:t xml:space="preserve">.  As measured by this SLA, an outage occurs when an application fails to return a valid response within the timeout window.  </w:t>
      </w:r>
      <w:r w:rsidR="00AB76B8">
        <w:rPr>
          <w:color w:val="000000"/>
          <w:sz w:val="24"/>
          <w:szCs w:val="24"/>
        </w:rPr>
        <w:t>This window is between 20 seconds and 9</w:t>
      </w:r>
      <w:r w:rsidR="0003673B">
        <w:rPr>
          <w:color w:val="000000"/>
          <w:sz w:val="24"/>
          <w:szCs w:val="24"/>
        </w:rPr>
        <w:t>0 seconds, depending on the application.</w:t>
      </w:r>
    </w:p>
    <w:p w:rsidR="00EF3086" w:rsidRDefault="00EF3086" w:rsidP="00E503ED">
      <w:pPr>
        <w:numPr>
          <w:ilvl w:val="0"/>
          <w:numId w:val="2"/>
        </w:numPr>
        <w:rPr>
          <w:sz w:val="24"/>
          <w:szCs w:val="24"/>
        </w:rPr>
      </w:pPr>
      <w:r w:rsidRPr="00EF3086">
        <w:rPr>
          <w:b/>
          <w:sz w:val="24"/>
          <w:szCs w:val="24"/>
          <w:u w:val="single"/>
        </w:rPr>
        <w:t>Planned outage minutes</w:t>
      </w:r>
      <w:r w:rsidRPr="00EF3086">
        <w:rPr>
          <w:sz w:val="24"/>
          <w:szCs w:val="24"/>
        </w:rPr>
        <w:t xml:space="preserve">: minutes used by ERCOT during the maintenance and release windows </w:t>
      </w:r>
    </w:p>
    <w:p w:rsidR="00EF3086" w:rsidRDefault="00EF3086" w:rsidP="00E503ED">
      <w:pPr>
        <w:numPr>
          <w:ilvl w:val="0"/>
          <w:numId w:val="2"/>
        </w:numPr>
        <w:rPr>
          <w:sz w:val="24"/>
          <w:szCs w:val="24"/>
        </w:rPr>
      </w:pPr>
      <w:r w:rsidRPr="006217C2">
        <w:rPr>
          <w:b/>
          <w:sz w:val="24"/>
          <w:szCs w:val="24"/>
          <w:u w:val="single"/>
        </w:rPr>
        <w:t>Planned Outage:</w:t>
      </w:r>
      <w:r>
        <w:rPr>
          <w:sz w:val="24"/>
          <w:szCs w:val="24"/>
        </w:rPr>
        <w:t xml:space="preserve"> </w:t>
      </w:r>
      <w:r w:rsidRPr="00A80536">
        <w:rPr>
          <w:sz w:val="24"/>
          <w:szCs w:val="24"/>
        </w:rPr>
        <w:t xml:space="preserve">A </w:t>
      </w:r>
      <w:r>
        <w:rPr>
          <w:sz w:val="24"/>
          <w:szCs w:val="24"/>
        </w:rPr>
        <w:t xml:space="preserve">planned </w:t>
      </w:r>
      <w:r w:rsidRPr="00A80536">
        <w:rPr>
          <w:sz w:val="24"/>
          <w:szCs w:val="24"/>
        </w:rPr>
        <w:t>change in ERCOT IT systems that prevents users from being able to acc</w:t>
      </w:r>
      <w:r>
        <w:rPr>
          <w:sz w:val="24"/>
          <w:szCs w:val="24"/>
        </w:rPr>
        <w:t>ess the systems</w:t>
      </w:r>
    </w:p>
    <w:p w:rsidR="00EF3086" w:rsidRDefault="00EF3086" w:rsidP="00E503ED">
      <w:pPr>
        <w:numPr>
          <w:ilvl w:val="0"/>
          <w:numId w:val="2"/>
        </w:numPr>
        <w:rPr>
          <w:sz w:val="24"/>
          <w:szCs w:val="24"/>
        </w:rPr>
      </w:pPr>
      <w:r w:rsidRPr="006217C2">
        <w:rPr>
          <w:b/>
          <w:sz w:val="24"/>
          <w:szCs w:val="24"/>
          <w:u w:val="single"/>
        </w:rPr>
        <w:t>Unplanned Outage:</w:t>
      </w:r>
      <w:r w:rsidRPr="00A80536">
        <w:rPr>
          <w:sz w:val="24"/>
          <w:szCs w:val="24"/>
        </w:rPr>
        <w:t xml:space="preserve"> A</w:t>
      </w:r>
      <w:r>
        <w:rPr>
          <w:sz w:val="24"/>
          <w:szCs w:val="24"/>
        </w:rPr>
        <w:t xml:space="preserve">n unplanned </w:t>
      </w:r>
      <w:r w:rsidRPr="00A80536">
        <w:rPr>
          <w:sz w:val="24"/>
          <w:szCs w:val="24"/>
        </w:rPr>
        <w:t>change in ERCOT IT systems that prevents users from being able to acc</w:t>
      </w:r>
      <w:r>
        <w:rPr>
          <w:sz w:val="24"/>
          <w:szCs w:val="24"/>
        </w:rPr>
        <w:t>ess the systems</w:t>
      </w:r>
    </w:p>
    <w:p w:rsidR="00EF3086" w:rsidRDefault="00EF3086" w:rsidP="00E503ED">
      <w:pPr>
        <w:numPr>
          <w:ilvl w:val="0"/>
          <w:numId w:val="2"/>
        </w:numPr>
        <w:rPr>
          <w:sz w:val="24"/>
          <w:szCs w:val="24"/>
        </w:rPr>
      </w:pPr>
      <w:r w:rsidRPr="006217C2">
        <w:rPr>
          <w:b/>
          <w:sz w:val="24"/>
          <w:szCs w:val="24"/>
          <w:u w:val="single"/>
        </w:rPr>
        <w:t>Unplanned Outage minutes</w:t>
      </w:r>
      <w:r w:rsidRPr="006217C2">
        <w:rPr>
          <w:b/>
          <w:sz w:val="24"/>
          <w:szCs w:val="24"/>
        </w:rPr>
        <w:t>:</w:t>
      </w:r>
      <w:r>
        <w:rPr>
          <w:sz w:val="24"/>
          <w:szCs w:val="24"/>
        </w:rPr>
        <w:t xml:space="preserve"> minutes retail transaction processing services were not available that are outside of the planned use of the maintenance and release windows</w:t>
      </w:r>
    </w:p>
    <w:sectPr w:rsidR="00EF3086" w:rsidSect="00011D56">
      <w:headerReference w:type="default" r:id="rId15"/>
      <w:footerReference w:type="default" r:id="rId16"/>
      <w:pgSz w:w="12240" w:h="15840"/>
      <w:pgMar w:top="1498" w:right="1440" w:bottom="1440" w:left="0" w:header="720" w:footer="720" w:gutter="720"/>
      <w:pgNumType w:start="1"/>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8" w:author="tfelton" w:date="2010-11-23T16:42:00Z" w:initials="t">
    <w:p w:rsidR="005122A6" w:rsidRDefault="005122A6">
      <w:pPr>
        <w:pStyle w:val="CommentText"/>
      </w:pPr>
      <w:r>
        <w:rPr>
          <w:rStyle w:val="CommentReference"/>
        </w:rPr>
        <w:annotationRef/>
      </w:r>
      <w:r>
        <w:t>Terms of Use is now a separate document posted to the Market Data Transparency site on ERCOT.com</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00ED" w:rsidRDefault="00E300ED">
      <w:r>
        <w:separator/>
      </w:r>
    </w:p>
  </w:endnote>
  <w:endnote w:type="continuationSeparator" w:id="0">
    <w:p w:rsidR="00E300ED" w:rsidRDefault="00E300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89D" w:rsidRPr="009A0368" w:rsidRDefault="0095389D">
    <w:pPr>
      <w:pStyle w:val="Footer"/>
      <w:rPr>
        <w:i/>
        <w:sz w:val="16"/>
        <w:szCs w:val="16"/>
      </w:rPr>
    </w:pPr>
    <w:r>
      <w:rPr>
        <w:i/>
        <w:sz w:val="16"/>
        <w:szCs w:val="16"/>
      </w:rPr>
      <w:t>Market Data Transparency Service Level Agreement</w:t>
    </w:r>
  </w:p>
  <w:p w:rsidR="0095389D" w:rsidRDefault="0095389D">
    <w:pPr>
      <w:pStyle w:val="Footer"/>
      <w:rPr>
        <w:i/>
        <w:sz w:val="16"/>
        <w:szCs w:val="16"/>
      </w:rPr>
    </w:pPr>
    <w:r w:rsidRPr="009A0368">
      <w:rPr>
        <w:i/>
        <w:sz w:val="16"/>
        <w:szCs w:val="16"/>
      </w:rPr>
      <w:t xml:space="preserve">ERCOT </w:t>
    </w:r>
    <w:r>
      <w:rPr>
        <w:i/>
        <w:sz w:val="16"/>
        <w:szCs w:val="16"/>
      </w:rPr>
      <w:t>– 2010</w:t>
    </w:r>
    <w:r>
      <w:rPr>
        <w:i/>
        <w:sz w:val="16"/>
        <w:szCs w:val="16"/>
      </w:rPr>
      <w:tab/>
    </w:r>
    <w:r>
      <w:rPr>
        <w:i/>
        <w:sz w:val="16"/>
        <w:szCs w:val="16"/>
      </w:rPr>
      <w:tab/>
    </w:r>
  </w:p>
  <w:p w:rsidR="0095389D" w:rsidRPr="00B46001" w:rsidRDefault="0095389D" w:rsidP="00B46001">
    <w:pPr>
      <w:pStyle w:val="Footer"/>
      <w:jc w:val="right"/>
      <w:rPr>
        <w:rStyle w:val="PageNumber"/>
        <w:i/>
        <w:sz w:val="16"/>
        <w:szCs w:val="16"/>
      </w:rPr>
    </w:pPr>
    <w:r w:rsidRPr="00B46001">
      <w:rPr>
        <w:rStyle w:val="PageNumber"/>
        <w:i/>
        <w:sz w:val="16"/>
        <w:szCs w:val="16"/>
      </w:rPr>
      <w:t>Public</w:t>
    </w:r>
  </w:p>
  <w:p w:rsidR="0095389D" w:rsidRPr="009A0368" w:rsidRDefault="00344F7E" w:rsidP="00B46001">
    <w:pPr>
      <w:pStyle w:val="Footer"/>
      <w:jc w:val="right"/>
      <w:rPr>
        <w:i/>
        <w:sz w:val="16"/>
        <w:szCs w:val="16"/>
      </w:rPr>
    </w:pPr>
    <w:r>
      <w:rPr>
        <w:rStyle w:val="PageNumber"/>
      </w:rPr>
      <w:fldChar w:fldCharType="begin"/>
    </w:r>
    <w:r w:rsidR="0095389D">
      <w:rPr>
        <w:rStyle w:val="PageNumber"/>
      </w:rPr>
      <w:instrText xml:space="preserve"> PAGE </w:instrText>
    </w:r>
    <w:r>
      <w:rPr>
        <w:rStyle w:val="PageNumber"/>
      </w:rPr>
      <w:fldChar w:fldCharType="separate"/>
    </w:r>
    <w:r w:rsidR="00456E4F">
      <w:rPr>
        <w:rStyle w:val="PageNumber"/>
        <w:noProof/>
      </w:rPr>
      <w:t>3</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00ED" w:rsidRDefault="00E300ED">
      <w:r>
        <w:separator/>
      </w:r>
    </w:p>
  </w:footnote>
  <w:footnote w:type="continuationSeparator" w:id="0">
    <w:p w:rsidR="00E300ED" w:rsidRDefault="00E300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89D" w:rsidRDefault="00344F7E">
    <w:pPr>
      <w:pStyle w:val="Header"/>
    </w:pPr>
    <w:r>
      <w:rPr>
        <w:noProof/>
      </w:rPr>
      <w:pict>
        <v:line id="_x0000_s2049" style="position:absolute;z-index:251657728" from="0,36pt" to="6in,36pt"/>
      </w:pict>
    </w:r>
    <w:r w:rsidR="0095389D">
      <w:tab/>
    </w:r>
    <w:r w:rsidR="0095389D">
      <w:tab/>
    </w:r>
    <w:r w:rsidR="0095389D">
      <w:rPr>
        <w:noProof/>
      </w:rPr>
      <w:drawing>
        <wp:inline distT="0" distB="0" distL="0" distR="0">
          <wp:extent cx="914400" cy="361950"/>
          <wp:effectExtent l="19050" t="0" r="0" b="0"/>
          <wp:docPr id="5" name="Picture 5" descr="ERCOT Logo 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RCOT Logo 2c"/>
                  <pic:cNvPicPr>
                    <a:picLocks noChangeAspect="1" noChangeArrowheads="1"/>
                  </pic:cNvPicPr>
                </pic:nvPicPr>
                <pic:blipFill>
                  <a:blip r:embed="rId1"/>
                  <a:srcRect/>
                  <a:stretch>
                    <a:fillRect/>
                  </a:stretch>
                </pic:blipFill>
                <pic:spPr bwMode="auto">
                  <a:xfrm>
                    <a:off x="0" y="0"/>
                    <a:ext cx="914400" cy="3619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128"/>
    <w:multiLevelType w:val="multilevel"/>
    <w:tmpl w:val="C316C1C8"/>
    <w:lvl w:ilvl="0">
      <w:start w:val="1"/>
      <w:numFmt w:val="decimal"/>
      <w:lvlText w:val="%1."/>
      <w:lvlJc w:val="left"/>
      <w:pPr>
        <w:tabs>
          <w:tab w:val="num" w:pos="216"/>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4A6CA0"/>
    <w:multiLevelType w:val="hybridMultilevel"/>
    <w:tmpl w:val="2B523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126FAF"/>
    <w:multiLevelType w:val="hybridMultilevel"/>
    <w:tmpl w:val="AA2A9058"/>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B066FF"/>
    <w:multiLevelType w:val="hybridMultilevel"/>
    <w:tmpl w:val="40AC6A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C1B663F"/>
    <w:multiLevelType w:val="hybridMultilevel"/>
    <w:tmpl w:val="BB122FCE"/>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B3B3B7D"/>
    <w:multiLevelType w:val="hybridMultilevel"/>
    <w:tmpl w:val="ECBC9DBA"/>
    <w:lvl w:ilvl="0" w:tplc="04090001">
      <w:start w:val="1"/>
      <w:numFmt w:val="bullet"/>
      <w:lvlText w:val=""/>
      <w:lvlJc w:val="left"/>
      <w:pPr>
        <w:tabs>
          <w:tab w:val="num" w:pos="360"/>
        </w:tabs>
        <w:ind w:left="360" w:hanging="360"/>
      </w:pPr>
      <w:rPr>
        <w:rFonts w:ascii="Symbol" w:hAnsi="Symbol"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4DDB06CF"/>
    <w:multiLevelType w:val="hybridMultilevel"/>
    <w:tmpl w:val="B3183F28"/>
    <w:lvl w:ilvl="0" w:tplc="7C100BCE">
      <w:start w:val="1"/>
      <w:numFmt w:val="bullet"/>
      <w:lvlText w:val=""/>
      <w:lvlJc w:val="left"/>
      <w:pPr>
        <w:tabs>
          <w:tab w:val="num" w:pos="648"/>
        </w:tabs>
        <w:ind w:left="648" w:hanging="288"/>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52B24A91"/>
    <w:multiLevelType w:val="hybridMultilevel"/>
    <w:tmpl w:val="C9648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EE2E75"/>
    <w:multiLevelType w:val="hybridMultilevel"/>
    <w:tmpl w:val="EDF8DE8C"/>
    <w:lvl w:ilvl="0" w:tplc="0A580D4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EE948B1"/>
    <w:multiLevelType w:val="hybridMultilevel"/>
    <w:tmpl w:val="F510F04A"/>
    <w:lvl w:ilvl="0" w:tplc="0A580D4A">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154793A"/>
    <w:multiLevelType w:val="hybridMultilevel"/>
    <w:tmpl w:val="268063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4"/>
  </w:num>
  <w:num w:numId="3">
    <w:abstractNumId w:val="2"/>
  </w:num>
  <w:num w:numId="4">
    <w:abstractNumId w:val="8"/>
  </w:num>
  <w:num w:numId="5">
    <w:abstractNumId w:val="3"/>
  </w:num>
  <w:num w:numId="6">
    <w:abstractNumId w:val="7"/>
  </w:num>
  <w:num w:numId="7">
    <w:abstractNumId w:val="5"/>
  </w:num>
  <w:num w:numId="8">
    <w:abstractNumId w:val="6"/>
  </w:num>
  <w:num w:numId="9">
    <w:abstractNumId w:val="9"/>
  </w:num>
  <w:num w:numId="10">
    <w:abstractNumId w:val="0"/>
  </w:num>
  <w:num w:numId="11">
    <w:abstractNumId w:val="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trackRevisions/>
  <w:defaultTabStop w:val="720"/>
  <w:characterSpacingControl w:val="doNotCompress"/>
  <w:hdrShapeDefaults>
    <o:shapedefaults v:ext="edit" spidmax="66562"/>
    <o:shapelayout v:ext="edit">
      <o:idmap v:ext="edit" data="2"/>
    </o:shapelayout>
  </w:hdrShapeDefaults>
  <w:footnotePr>
    <w:footnote w:id="-1"/>
    <w:footnote w:id="0"/>
  </w:footnotePr>
  <w:endnotePr>
    <w:endnote w:id="-1"/>
    <w:endnote w:id="0"/>
  </w:endnotePr>
  <w:compat/>
  <w:rsids>
    <w:rsidRoot w:val="001131B6"/>
    <w:rsid w:val="00000B18"/>
    <w:rsid w:val="000022B3"/>
    <w:rsid w:val="000031DC"/>
    <w:rsid w:val="000044F4"/>
    <w:rsid w:val="00004C76"/>
    <w:rsid w:val="000055B6"/>
    <w:rsid w:val="000067BF"/>
    <w:rsid w:val="00011D56"/>
    <w:rsid w:val="00014341"/>
    <w:rsid w:val="00016907"/>
    <w:rsid w:val="00016B65"/>
    <w:rsid w:val="00020466"/>
    <w:rsid w:val="00026679"/>
    <w:rsid w:val="000270AA"/>
    <w:rsid w:val="000333A9"/>
    <w:rsid w:val="0003673B"/>
    <w:rsid w:val="00041F7B"/>
    <w:rsid w:val="00052A61"/>
    <w:rsid w:val="000554DA"/>
    <w:rsid w:val="00057D1A"/>
    <w:rsid w:val="00057FEA"/>
    <w:rsid w:val="000612BC"/>
    <w:rsid w:val="000623D3"/>
    <w:rsid w:val="00074042"/>
    <w:rsid w:val="000808D6"/>
    <w:rsid w:val="00084DF8"/>
    <w:rsid w:val="00084E58"/>
    <w:rsid w:val="000851AD"/>
    <w:rsid w:val="0008659D"/>
    <w:rsid w:val="0008693A"/>
    <w:rsid w:val="000A24A6"/>
    <w:rsid w:val="000A2C05"/>
    <w:rsid w:val="000A39EB"/>
    <w:rsid w:val="000A4768"/>
    <w:rsid w:val="000B04A4"/>
    <w:rsid w:val="000B54DF"/>
    <w:rsid w:val="000B5E34"/>
    <w:rsid w:val="000C210E"/>
    <w:rsid w:val="000C7225"/>
    <w:rsid w:val="000D24A8"/>
    <w:rsid w:val="000D7956"/>
    <w:rsid w:val="000E1058"/>
    <w:rsid w:val="000E215B"/>
    <w:rsid w:val="000E42AC"/>
    <w:rsid w:val="000E4EA1"/>
    <w:rsid w:val="000E6A34"/>
    <w:rsid w:val="000F4288"/>
    <w:rsid w:val="000F7F81"/>
    <w:rsid w:val="001033BE"/>
    <w:rsid w:val="00112DB7"/>
    <w:rsid w:val="001131B6"/>
    <w:rsid w:val="001173FF"/>
    <w:rsid w:val="00122B5E"/>
    <w:rsid w:val="00126D9C"/>
    <w:rsid w:val="00134187"/>
    <w:rsid w:val="0013439B"/>
    <w:rsid w:val="00134E14"/>
    <w:rsid w:val="00140D80"/>
    <w:rsid w:val="00140D87"/>
    <w:rsid w:val="00141CC0"/>
    <w:rsid w:val="001420A6"/>
    <w:rsid w:val="001431D7"/>
    <w:rsid w:val="001464B0"/>
    <w:rsid w:val="00147253"/>
    <w:rsid w:val="0015432C"/>
    <w:rsid w:val="001547DD"/>
    <w:rsid w:val="00155317"/>
    <w:rsid w:val="001560A8"/>
    <w:rsid w:val="00156EEC"/>
    <w:rsid w:val="0015735F"/>
    <w:rsid w:val="001627A4"/>
    <w:rsid w:val="00167F72"/>
    <w:rsid w:val="0017174F"/>
    <w:rsid w:val="00174683"/>
    <w:rsid w:val="001747F2"/>
    <w:rsid w:val="00174C4D"/>
    <w:rsid w:val="00175738"/>
    <w:rsid w:val="001766BE"/>
    <w:rsid w:val="0017703A"/>
    <w:rsid w:val="00177733"/>
    <w:rsid w:val="00181D3F"/>
    <w:rsid w:val="00181E40"/>
    <w:rsid w:val="00185D08"/>
    <w:rsid w:val="00187EEC"/>
    <w:rsid w:val="00190B71"/>
    <w:rsid w:val="001942E2"/>
    <w:rsid w:val="00194854"/>
    <w:rsid w:val="00195907"/>
    <w:rsid w:val="00197697"/>
    <w:rsid w:val="0019783C"/>
    <w:rsid w:val="001A2446"/>
    <w:rsid w:val="001A3838"/>
    <w:rsid w:val="001A4836"/>
    <w:rsid w:val="001A6659"/>
    <w:rsid w:val="001B02A5"/>
    <w:rsid w:val="001B06DE"/>
    <w:rsid w:val="001B0BDD"/>
    <w:rsid w:val="001B3366"/>
    <w:rsid w:val="001B5AE8"/>
    <w:rsid w:val="001C311E"/>
    <w:rsid w:val="001C38F7"/>
    <w:rsid w:val="001C39EF"/>
    <w:rsid w:val="001C4276"/>
    <w:rsid w:val="001C499E"/>
    <w:rsid w:val="001D0305"/>
    <w:rsid w:val="001D2425"/>
    <w:rsid w:val="001D3542"/>
    <w:rsid w:val="001D4AFB"/>
    <w:rsid w:val="001E2683"/>
    <w:rsid w:val="001E6D59"/>
    <w:rsid w:val="001E7063"/>
    <w:rsid w:val="001E7451"/>
    <w:rsid w:val="001F3CFC"/>
    <w:rsid w:val="001F4EE2"/>
    <w:rsid w:val="001F6414"/>
    <w:rsid w:val="001F7BC5"/>
    <w:rsid w:val="0020692E"/>
    <w:rsid w:val="00206BB3"/>
    <w:rsid w:val="00211E93"/>
    <w:rsid w:val="00214294"/>
    <w:rsid w:val="00216A6C"/>
    <w:rsid w:val="00217CD7"/>
    <w:rsid w:val="00217E6B"/>
    <w:rsid w:val="00221602"/>
    <w:rsid w:val="00223568"/>
    <w:rsid w:val="00224C79"/>
    <w:rsid w:val="0023043E"/>
    <w:rsid w:val="00231076"/>
    <w:rsid w:val="00231F2F"/>
    <w:rsid w:val="0023281F"/>
    <w:rsid w:val="00233598"/>
    <w:rsid w:val="00236AC7"/>
    <w:rsid w:val="00236C1B"/>
    <w:rsid w:val="0024118F"/>
    <w:rsid w:val="00245CB8"/>
    <w:rsid w:val="0024760A"/>
    <w:rsid w:val="00247A29"/>
    <w:rsid w:val="0025063B"/>
    <w:rsid w:val="00252FFE"/>
    <w:rsid w:val="0025484D"/>
    <w:rsid w:val="002552F4"/>
    <w:rsid w:val="00256A51"/>
    <w:rsid w:val="00261F03"/>
    <w:rsid w:val="00270676"/>
    <w:rsid w:val="002753C1"/>
    <w:rsid w:val="0027547B"/>
    <w:rsid w:val="002807CE"/>
    <w:rsid w:val="00280BF9"/>
    <w:rsid w:val="00280C87"/>
    <w:rsid w:val="00282C68"/>
    <w:rsid w:val="00282FB5"/>
    <w:rsid w:val="00283E1E"/>
    <w:rsid w:val="00285D3A"/>
    <w:rsid w:val="002862F7"/>
    <w:rsid w:val="00286DF7"/>
    <w:rsid w:val="00286F2B"/>
    <w:rsid w:val="0028799F"/>
    <w:rsid w:val="00291889"/>
    <w:rsid w:val="00291A35"/>
    <w:rsid w:val="00294B11"/>
    <w:rsid w:val="002971AE"/>
    <w:rsid w:val="002A053E"/>
    <w:rsid w:val="002A349F"/>
    <w:rsid w:val="002A3FFD"/>
    <w:rsid w:val="002A4A1B"/>
    <w:rsid w:val="002A4E17"/>
    <w:rsid w:val="002B0467"/>
    <w:rsid w:val="002B2475"/>
    <w:rsid w:val="002B5D03"/>
    <w:rsid w:val="002B75C7"/>
    <w:rsid w:val="002C65F4"/>
    <w:rsid w:val="002D0C01"/>
    <w:rsid w:val="002D3F18"/>
    <w:rsid w:val="002D403B"/>
    <w:rsid w:val="002E3015"/>
    <w:rsid w:val="002E3EE0"/>
    <w:rsid w:val="002E5B3B"/>
    <w:rsid w:val="002F0CF6"/>
    <w:rsid w:val="002F1F82"/>
    <w:rsid w:val="002F38D8"/>
    <w:rsid w:val="00302350"/>
    <w:rsid w:val="0030617E"/>
    <w:rsid w:val="0031032F"/>
    <w:rsid w:val="00313321"/>
    <w:rsid w:val="00315389"/>
    <w:rsid w:val="00315696"/>
    <w:rsid w:val="00317AE0"/>
    <w:rsid w:val="00321542"/>
    <w:rsid w:val="00323AED"/>
    <w:rsid w:val="00324385"/>
    <w:rsid w:val="00326D3D"/>
    <w:rsid w:val="00327E67"/>
    <w:rsid w:val="00330C6F"/>
    <w:rsid w:val="00333DA2"/>
    <w:rsid w:val="00336EB4"/>
    <w:rsid w:val="0034056C"/>
    <w:rsid w:val="00341064"/>
    <w:rsid w:val="003416C3"/>
    <w:rsid w:val="0034415D"/>
    <w:rsid w:val="00344F7E"/>
    <w:rsid w:val="00347C5D"/>
    <w:rsid w:val="003504A7"/>
    <w:rsid w:val="00355EB6"/>
    <w:rsid w:val="003805E7"/>
    <w:rsid w:val="00381616"/>
    <w:rsid w:val="00381E98"/>
    <w:rsid w:val="0038274C"/>
    <w:rsid w:val="00383426"/>
    <w:rsid w:val="0038618B"/>
    <w:rsid w:val="00387B31"/>
    <w:rsid w:val="00396F53"/>
    <w:rsid w:val="00397D36"/>
    <w:rsid w:val="003A4B17"/>
    <w:rsid w:val="003A6973"/>
    <w:rsid w:val="003B3A30"/>
    <w:rsid w:val="003B43F1"/>
    <w:rsid w:val="003B6146"/>
    <w:rsid w:val="003B6777"/>
    <w:rsid w:val="003C4C3F"/>
    <w:rsid w:val="003C52C1"/>
    <w:rsid w:val="003C660C"/>
    <w:rsid w:val="003D0361"/>
    <w:rsid w:val="003D06D5"/>
    <w:rsid w:val="003D108A"/>
    <w:rsid w:val="003D41E4"/>
    <w:rsid w:val="003D7644"/>
    <w:rsid w:val="003D796E"/>
    <w:rsid w:val="003E2775"/>
    <w:rsid w:val="003E2BD2"/>
    <w:rsid w:val="003E3B93"/>
    <w:rsid w:val="003E5D68"/>
    <w:rsid w:val="003E60CB"/>
    <w:rsid w:val="003E6701"/>
    <w:rsid w:val="003E7D7D"/>
    <w:rsid w:val="003F2E4E"/>
    <w:rsid w:val="003F2EAE"/>
    <w:rsid w:val="003F6DC5"/>
    <w:rsid w:val="003F7669"/>
    <w:rsid w:val="0040059F"/>
    <w:rsid w:val="004013E4"/>
    <w:rsid w:val="00401D00"/>
    <w:rsid w:val="00402199"/>
    <w:rsid w:val="00403D9C"/>
    <w:rsid w:val="00403F25"/>
    <w:rsid w:val="00405E72"/>
    <w:rsid w:val="00410310"/>
    <w:rsid w:val="00411E67"/>
    <w:rsid w:val="0041442A"/>
    <w:rsid w:val="00415767"/>
    <w:rsid w:val="00421B24"/>
    <w:rsid w:val="00430EFC"/>
    <w:rsid w:val="004326C5"/>
    <w:rsid w:val="004331EF"/>
    <w:rsid w:val="004355DB"/>
    <w:rsid w:val="00436375"/>
    <w:rsid w:val="0044071D"/>
    <w:rsid w:val="00441527"/>
    <w:rsid w:val="004427CF"/>
    <w:rsid w:val="00443DA8"/>
    <w:rsid w:val="004452F6"/>
    <w:rsid w:val="00445449"/>
    <w:rsid w:val="00453356"/>
    <w:rsid w:val="00455EFF"/>
    <w:rsid w:val="00456E4F"/>
    <w:rsid w:val="00457AB2"/>
    <w:rsid w:val="004743E9"/>
    <w:rsid w:val="0047665D"/>
    <w:rsid w:val="00482308"/>
    <w:rsid w:val="0048398F"/>
    <w:rsid w:val="00484B61"/>
    <w:rsid w:val="004867F7"/>
    <w:rsid w:val="00490E13"/>
    <w:rsid w:val="00491909"/>
    <w:rsid w:val="004954B8"/>
    <w:rsid w:val="00495906"/>
    <w:rsid w:val="004A0EB3"/>
    <w:rsid w:val="004A20B6"/>
    <w:rsid w:val="004A2D0C"/>
    <w:rsid w:val="004B48BD"/>
    <w:rsid w:val="004B71BD"/>
    <w:rsid w:val="004B793B"/>
    <w:rsid w:val="004C04FF"/>
    <w:rsid w:val="004C35C9"/>
    <w:rsid w:val="004C5C87"/>
    <w:rsid w:val="004C63E6"/>
    <w:rsid w:val="004D0FE3"/>
    <w:rsid w:val="004D364F"/>
    <w:rsid w:val="004D79E3"/>
    <w:rsid w:val="004D7DE8"/>
    <w:rsid w:val="004E0E37"/>
    <w:rsid w:val="004E1311"/>
    <w:rsid w:val="004E1373"/>
    <w:rsid w:val="004E4D46"/>
    <w:rsid w:val="004E69D5"/>
    <w:rsid w:val="004E70E5"/>
    <w:rsid w:val="004F1A95"/>
    <w:rsid w:val="004F3864"/>
    <w:rsid w:val="004F5575"/>
    <w:rsid w:val="004F6BE0"/>
    <w:rsid w:val="0050307A"/>
    <w:rsid w:val="0050362D"/>
    <w:rsid w:val="0051046E"/>
    <w:rsid w:val="00510565"/>
    <w:rsid w:val="00510B45"/>
    <w:rsid w:val="00511AED"/>
    <w:rsid w:val="005122A6"/>
    <w:rsid w:val="00523F70"/>
    <w:rsid w:val="0052425A"/>
    <w:rsid w:val="0052509E"/>
    <w:rsid w:val="00525363"/>
    <w:rsid w:val="00525756"/>
    <w:rsid w:val="0053082D"/>
    <w:rsid w:val="00530BA0"/>
    <w:rsid w:val="00532172"/>
    <w:rsid w:val="00532E8D"/>
    <w:rsid w:val="005339D6"/>
    <w:rsid w:val="00534447"/>
    <w:rsid w:val="005350E6"/>
    <w:rsid w:val="005369A5"/>
    <w:rsid w:val="00536EC8"/>
    <w:rsid w:val="00537273"/>
    <w:rsid w:val="0054023A"/>
    <w:rsid w:val="00541D5E"/>
    <w:rsid w:val="00542D55"/>
    <w:rsid w:val="00543941"/>
    <w:rsid w:val="0055182C"/>
    <w:rsid w:val="00552D27"/>
    <w:rsid w:val="005552DB"/>
    <w:rsid w:val="005612A0"/>
    <w:rsid w:val="0056651A"/>
    <w:rsid w:val="00566F8F"/>
    <w:rsid w:val="00567C2D"/>
    <w:rsid w:val="00570343"/>
    <w:rsid w:val="00573190"/>
    <w:rsid w:val="0058178E"/>
    <w:rsid w:val="0058334D"/>
    <w:rsid w:val="00586612"/>
    <w:rsid w:val="00587E3E"/>
    <w:rsid w:val="005949DC"/>
    <w:rsid w:val="00596842"/>
    <w:rsid w:val="005979C6"/>
    <w:rsid w:val="005A154B"/>
    <w:rsid w:val="005B7388"/>
    <w:rsid w:val="005C04F7"/>
    <w:rsid w:val="005C1D21"/>
    <w:rsid w:val="005C2E64"/>
    <w:rsid w:val="005C33CA"/>
    <w:rsid w:val="005C3CFC"/>
    <w:rsid w:val="005C3FD3"/>
    <w:rsid w:val="005C606A"/>
    <w:rsid w:val="005C6815"/>
    <w:rsid w:val="005C6C6E"/>
    <w:rsid w:val="005D08F1"/>
    <w:rsid w:val="005D5587"/>
    <w:rsid w:val="005E1067"/>
    <w:rsid w:val="005E23E9"/>
    <w:rsid w:val="005E2687"/>
    <w:rsid w:val="005E3DAC"/>
    <w:rsid w:val="005E4ACC"/>
    <w:rsid w:val="005E51E9"/>
    <w:rsid w:val="005E55CA"/>
    <w:rsid w:val="005E7EE2"/>
    <w:rsid w:val="005F00CE"/>
    <w:rsid w:val="005F21C2"/>
    <w:rsid w:val="005F79CF"/>
    <w:rsid w:val="00601A7C"/>
    <w:rsid w:val="00604B46"/>
    <w:rsid w:val="006102C6"/>
    <w:rsid w:val="00616001"/>
    <w:rsid w:val="00623253"/>
    <w:rsid w:val="0062379E"/>
    <w:rsid w:val="00623A44"/>
    <w:rsid w:val="00624376"/>
    <w:rsid w:val="00625CB2"/>
    <w:rsid w:val="0063267C"/>
    <w:rsid w:val="00632F22"/>
    <w:rsid w:val="006438D8"/>
    <w:rsid w:val="00644930"/>
    <w:rsid w:val="006450A3"/>
    <w:rsid w:val="00646D65"/>
    <w:rsid w:val="00647A90"/>
    <w:rsid w:val="006565E0"/>
    <w:rsid w:val="00660AF7"/>
    <w:rsid w:val="006620A1"/>
    <w:rsid w:val="00664272"/>
    <w:rsid w:val="0066437B"/>
    <w:rsid w:val="006647B6"/>
    <w:rsid w:val="006666C6"/>
    <w:rsid w:val="00670BE1"/>
    <w:rsid w:val="00672944"/>
    <w:rsid w:val="00674B64"/>
    <w:rsid w:val="00675376"/>
    <w:rsid w:val="006753BE"/>
    <w:rsid w:val="006830B2"/>
    <w:rsid w:val="00683F5C"/>
    <w:rsid w:val="006844D9"/>
    <w:rsid w:val="00684F5E"/>
    <w:rsid w:val="00687D34"/>
    <w:rsid w:val="00695271"/>
    <w:rsid w:val="006A2BEF"/>
    <w:rsid w:val="006A55EF"/>
    <w:rsid w:val="006B0950"/>
    <w:rsid w:val="006B0EBA"/>
    <w:rsid w:val="006B17D0"/>
    <w:rsid w:val="006B1B49"/>
    <w:rsid w:val="006B6C84"/>
    <w:rsid w:val="006C5BAD"/>
    <w:rsid w:val="006C64BF"/>
    <w:rsid w:val="006C792C"/>
    <w:rsid w:val="006D4225"/>
    <w:rsid w:val="006D6490"/>
    <w:rsid w:val="006E2DBA"/>
    <w:rsid w:val="006E4893"/>
    <w:rsid w:val="006E54A4"/>
    <w:rsid w:val="006E749D"/>
    <w:rsid w:val="006F47CD"/>
    <w:rsid w:val="006F5043"/>
    <w:rsid w:val="006F5810"/>
    <w:rsid w:val="006F7985"/>
    <w:rsid w:val="0070174F"/>
    <w:rsid w:val="00704740"/>
    <w:rsid w:val="00704CA5"/>
    <w:rsid w:val="00706F4E"/>
    <w:rsid w:val="0070765A"/>
    <w:rsid w:val="00710007"/>
    <w:rsid w:val="007113BF"/>
    <w:rsid w:val="00711A3F"/>
    <w:rsid w:val="00712018"/>
    <w:rsid w:val="007145A4"/>
    <w:rsid w:val="007165F1"/>
    <w:rsid w:val="00717E8E"/>
    <w:rsid w:val="00722504"/>
    <w:rsid w:val="00722F83"/>
    <w:rsid w:val="007258C2"/>
    <w:rsid w:val="007308A4"/>
    <w:rsid w:val="00730D73"/>
    <w:rsid w:val="007335F6"/>
    <w:rsid w:val="00734532"/>
    <w:rsid w:val="0074259F"/>
    <w:rsid w:val="007437A1"/>
    <w:rsid w:val="00743CAB"/>
    <w:rsid w:val="00744D74"/>
    <w:rsid w:val="00745451"/>
    <w:rsid w:val="0074565D"/>
    <w:rsid w:val="0074799B"/>
    <w:rsid w:val="007539C3"/>
    <w:rsid w:val="0075636C"/>
    <w:rsid w:val="007603EA"/>
    <w:rsid w:val="007628EF"/>
    <w:rsid w:val="007655BA"/>
    <w:rsid w:val="00767264"/>
    <w:rsid w:val="00772FB4"/>
    <w:rsid w:val="007747CA"/>
    <w:rsid w:val="007805B5"/>
    <w:rsid w:val="007813F2"/>
    <w:rsid w:val="0079400B"/>
    <w:rsid w:val="00794A81"/>
    <w:rsid w:val="00795E12"/>
    <w:rsid w:val="007B7527"/>
    <w:rsid w:val="007C0D73"/>
    <w:rsid w:val="007C19BC"/>
    <w:rsid w:val="007C3B7A"/>
    <w:rsid w:val="007C4853"/>
    <w:rsid w:val="007C68CD"/>
    <w:rsid w:val="007C7720"/>
    <w:rsid w:val="007D22C5"/>
    <w:rsid w:val="007D23A0"/>
    <w:rsid w:val="007D65E9"/>
    <w:rsid w:val="007D6C40"/>
    <w:rsid w:val="007E1FC6"/>
    <w:rsid w:val="007E3809"/>
    <w:rsid w:val="007F31DF"/>
    <w:rsid w:val="007F3CDC"/>
    <w:rsid w:val="007F3FA4"/>
    <w:rsid w:val="007F5D5F"/>
    <w:rsid w:val="007F7F1F"/>
    <w:rsid w:val="008056CC"/>
    <w:rsid w:val="00805FA5"/>
    <w:rsid w:val="00806264"/>
    <w:rsid w:val="00814AF6"/>
    <w:rsid w:val="00817E05"/>
    <w:rsid w:val="0082206F"/>
    <w:rsid w:val="00823483"/>
    <w:rsid w:val="00825AE3"/>
    <w:rsid w:val="008271BE"/>
    <w:rsid w:val="00830809"/>
    <w:rsid w:val="00831CC0"/>
    <w:rsid w:val="008339E7"/>
    <w:rsid w:val="00834004"/>
    <w:rsid w:val="00835C6F"/>
    <w:rsid w:val="00840EED"/>
    <w:rsid w:val="00842B08"/>
    <w:rsid w:val="00842C3E"/>
    <w:rsid w:val="00843796"/>
    <w:rsid w:val="008529B6"/>
    <w:rsid w:val="008533B5"/>
    <w:rsid w:val="00853ED4"/>
    <w:rsid w:val="00854A3D"/>
    <w:rsid w:val="00856692"/>
    <w:rsid w:val="00862FFD"/>
    <w:rsid w:val="00866B48"/>
    <w:rsid w:val="00877046"/>
    <w:rsid w:val="008806C7"/>
    <w:rsid w:val="00880F28"/>
    <w:rsid w:val="00881506"/>
    <w:rsid w:val="00882521"/>
    <w:rsid w:val="00882C39"/>
    <w:rsid w:val="00884FCE"/>
    <w:rsid w:val="008902CF"/>
    <w:rsid w:val="0089043A"/>
    <w:rsid w:val="008914D4"/>
    <w:rsid w:val="00894A8B"/>
    <w:rsid w:val="008A1EAC"/>
    <w:rsid w:val="008A33E3"/>
    <w:rsid w:val="008B1C23"/>
    <w:rsid w:val="008B34BE"/>
    <w:rsid w:val="008B755B"/>
    <w:rsid w:val="008C06AA"/>
    <w:rsid w:val="008C2071"/>
    <w:rsid w:val="008C280A"/>
    <w:rsid w:val="008C29FF"/>
    <w:rsid w:val="008C2F0C"/>
    <w:rsid w:val="008C3878"/>
    <w:rsid w:val="008C3CE5"/>
    <w:rsid w:val="008C6355"/>
    <w:rsid w:val="008D0015"/>
    <w:rsid w:val="008D1C36"/>
    <w:rsid w:val="008D2801"/>
    <w:rsid w:val="008D2833"/>
    <w:rsid w:val="008D2F39"/>
    <w:rsid w:val="008D3CE7"/>
    <w:rsid w:val="008D4B0B"/>
    <w:rsid w:val="008E2362"/>
    <w:rsid w:val="008E4659"/>
    <w:rsid w:val="008F0CDD"/>
    <w:rsid w:val="0090031C"/>
    <w:rsid w:val="00903D1D"/>
    <w:rsid w:val="00912C75"/>
    <w:rsid w:val="00913CA4"/>
    <w:rsid w:val="00920282"/>
    <w:rsid w:val="00920304"/>
    <w:rsid w:val="00923C2F"/>
    <w:rsid w:val="00924325"/>
    <w:rsid w:val="0092799D"/>
    <w:rsid w:val="00927F02"/>
    <w:rsid w:val="00927FA3"/>
    <w:rsid w:val="0093197A"/>
    <w:rsid w:val="009327EA"/>
    <w:rsid w:val="009354D6"/>
    <w:rsid w:val="00937DBE"/>
    <w:rsid w:val="0094263B"/>
    <w:rsid w:val="00942B4E"/>
    <w:rsid w:val="00943392"/>
    <w:rsid w:val="00943BF3"/>
    <w:rsid w:val="00943EE9"/>
    <w:rsid w:val="0094545A"/>
    <w:rsid w:val="009468E1"/>
    <w:rsid w:val="0095389D"/>
    <w:rsid w:val="009544BC"/>
    <w:rsid w:val="0095635F"/>
    <w:rsid w:val="00956E18"/>
    <w:rsid w:val="00957D24"/>
    <w:rsid w:val="00965A31"/>
    <w:rsid w:val="00974F69"/>
    <w:rsid w:val="00977D68"/>
    <w:rsid w:val="00982D80"/>
    <w:rsid w:val="00991F7D"/>
    <w:rsid w:val="00992628"/>
    <w:rsid w:val="00994586"/>
    <w:rsid w:val="00994890"/>
    <w:rsid w:val="009A0368"/>
    <w:rsid w:val="009A0886"/>
    <w:rsid w:val="009A1AF7"/>
    <w:rsid w:val="009A2277"/>
    <w:rsid w:val="009A4892"/>
    <w:rsid w:val="009A6083"/>
    <w:rsid w:val="009A786E"/>
    <w:rsid w:val="009A7931"/>
    <w:rsid w:val="009B2F49"/>
    <w:rsid w:val="009C00BE"/>
    <w:rsid w:val="009C0A41"/>
    <w:rsid w:val="009C2805"/>
    <w:rsid w:val="009C489B"/>
    <w:rsid w:val="009C7B75"/>
    <w:rsid w:val="009D09FB"/>
    <w:rsid w:val="009D0A79"/>
    <w:rsid w:val="009D14EF"/>
    <w:rsid w:val="009D4585"/>
    <w:rsid w:val="009D4D2A"/>
    <w:rsid w:val="009D52D4"/>
    <w:rsid w:val="009D533D"/>
    <w:rsid w:val="009D5EAC"/>
    <w:rsid w:val="009D6EC0"/>
    <w:rsid w:val="009E0423"/>
    <w:rsid w:val="009E0565"/>
    <w:rsid w:val="009E722E"/>
    <w:rsid w:val="009F2681"/>
    <w:rsid w:val="009F3AA7"/>
    <w:rsid w:val="009F3C55"/>
    <w:rsid w:val="00A0257D"/>
    <w:rsid w:val="00A03E8F"/>
    <w:rsid w:val="00A05503"/>
    <w:rsid w:val="00A06533"/>
    <w:rsid w:val="00A103FE"/>
    <w:rsid w:val="00A11A9D"/>
    <w:rsid w:val="00A11B47"/>
    <w:rsid w:val="00A1265D"/>
    <w:rsid w:val="00A133B6"/>
    <w:rsid w:val="00A16736"/>
    <w:rsid w:val="00A175D8"/>
    <w:rsid w:val="00A21512"/>
    <w:rsid w:val="00A23242"/>
    <w:rsid w:val="00A24648"/>
    <w:rsid w:val="00A24732"/>
    <w:rsid w:val="00A257AC"/>
    <w:rsid w:val="00A25E60"/>
    <w:rsid w:val="00A329DA"/>
    <w:rsid w:val="00A35A59"/>
    <w:rsid w:val="00A374EA"/>
    <w:rsid w:val="00A44D67"/>
    <w:rsid w:val="00A45992"/>
    <w:rsid w:val="00A46E6B"/>
    <w:rsid w:val="00A4775C"/>
    <w:rsid w:val="00A52547"/>
    <w:rsid w:val="00A525D3"/>
    <w:rsid w:val="00A531D4"/>
    <w:rsid w:val="00A54D52"/>
    <w:rsid w:val="00A5677A"/>
    <w:rsid w:val="00A57354"/>
    <w:rsid w:val="00A67027"/>
    <w:rsid w:val="00A70AA6"/>
    <w:rsid w:val="00A71C63"/>
    <w:rsid w:val="00A762AB"/>
    <w:rsid w:val="00A765FD"/>
    <w:rsid w:val="00A80536"/>
    <w:rsid w:val="00A8111F"/>
    <w:rsid w:val="00A9759C"/>
    <w:rsid w:val="00A976FD"/>
    <w:rsid w:val="00A97B68"/>
    <w:rsid w:val="00AA05A3"/>
    <w:rsid w:val="00AA1428"/>
    <w:rsid w:val="00AA17B9"/>
    <w:rsid w:val="00AA23C2"/>
    <w:rsid w:val="00AA5DA2"/>
    <w:rsid w:val="00AA7815"/>
    <w:rsid w:val="00AB0B78"/>
    <w:rsid w:val="00AB295A"/>
    <w:rsid w:val="00AB52EA"/>
    <w:rsid w:val="00AB76B8"/>
    <w:rsid w:val="00AC4851"/>
    <w:rsid w:val="00AC67CF"/>
    <w:rsid w:val="00AD0871"/>
    <w:rsid w:val="00AD3111"/>
    <w:rsid w:val="00AD56B1"/>
    <w:rsid w:val="00AE2DFD"/>
    <w:rsid w:val="00AE3FC6"/>
    <w:rsid w:val="00AE63ED"/>
    <w:rsid w:val="00AF0571"/>
    <w:rsid w:val="00AF23C9"/>
    <w:rsid w:val="00AF470A"/>
    <w:rsid w:val="00AF54A8"/>
    <w:rsid w:val="00AF55D1"/>
    <w:rsid w:val="00AF5AAB"/>
    <w:rsid w:val="00B00253"/>
    <w:rsid w:val="00B00BAD"/>
    <w:rsid w:val="00B025C2"/>
    <w:rsid w:val="00B05249"/>
    <w:rsid w:val="00B07239"/>
    <w:rsid w:val="00B07C9D"/>
    <w:rsid w:val="00B10281"/>
    <w:rsid w:val="00B1039B"/>
    <w:rsid w:val="00B12740"/>
    <w:rsid w:val="00B13256"/>
    <w:rsid w:val="00B13A89"/>
    <w:rsid w:val="00B204C3"/>
    <w:rsid w:val="00B211C5"/>
    <w:rsid w:val="00B2441A"/>
    <w:rsid w:val="00B267A4"/>
    <w:rsid w:val="00B316CC"/>
    <w:rsid w:val="00B3713B"/>
    <w:rsid w:val="00B37C49"/>
    <w:rsid w:val="00B44062"/>
    <w:rsid w:val="00B46001"/>
    <w:rsid w:val="00B460EB"/>
    <w:rsid w:val="00B4712A"/>
    <w:rsid w:val="00B5037D"/>
    <w:rsid w:val="00B54781"/>
    <w:rsid w:val="00B63E5A"/>
    <w:rsid w:val="00B64515"/>
    <w:rsid w:val="00B65435"/>
    <w:rsid w:val="00B65E07"/>
    <w:rsid w:val="00B736ED"/>
    <w:rsid w:val="00B745E5"/>
    <w:rsid w:val="00B74CB6"/>
    <w:rsid w:val="00B82B72"/>
    <w:rsid w:val="00B83203"/>
    <w:rsid w:val="00B84B65"/>
    <w:rsid w:val="00B86C88"/>
    <w:rsid w:val="00B86F16"/>
    <w:rsid w:val="00B90D04"/>
    <w:rsid w:val="00B91CE5"/>
    <w:rsid w:val="00B96BA6"/>
    <w:rsid w:val="00B9716C"/>
    <w:rsid w:val="00B97542"/>
    <w:rsid w:val="00BA04D3"/>
    <w:rsid w:val="00BA0CF9"/>
    <w:rsid w:val="00BA266E"/>
    <w:rsid w:val="00BA68F0"/>
    <w:rsid w:val="00BB0BEA"/>
    <w:rsid w:val="00BB356A"/>
    <w:rsid w:val="00BB42FC"/>
    <w:rsid w:val="00BB529E"/>
    <w:rsid w:val="00BB6E8D"/>
    <w:rsid w:val="00BC09C8"/>
    <w:rsid w:val="00BC2F0B"/>
    <w:rsid w:val="00BC637C"/>
    <w:rsid w:val="00BC63BF"/>
    <w:rsid w:val="00BD2496"/>
    <w:rsid w:val="00BD4BA3"/>
    <w:rsid w:val="00BE4AF1"/>
    <w:rsid w:val="00BE5C18"/>
    <w:rsid w:val="00BE753A"/>
    <w:rsid w:val="00BF1B86"/>
    <w:rsid w:val="00BF4D91"/>
    <w:rsid w:val="00C0077B"/>
    <w:rsid w:val="00C01489"/>
    <w:rsid w:val="00C02212"/>
    <w:rsid w:val="00C13F00"/>
    <w:rsid w:val="00C14034"/>
    <w:rsid w:val="00C225DD"/>
    <w:rsid w:val="00C22C6D"/>
    <w:rsid w:val="00C24E35"/>
    <w:rsid w:val="00C26A97"/>
    <w:rsid w:val="00C26F5B"/>
    <w:rsid w:val="00C318FA"/>
    <w:rsid w:val="00C33676"/>
    <w:rsid w:val="00C354C2"/>
    <w:rsid w:val="00C36BC4"/>
    <w:rsid w:val="00C36F8A"/>
    <w:rsid w:val="00C4216C"/>
    <w:rsid w:val="00C4786A"/>
    <w:rsid w:val="00C501B6"/>
    <w:rsid w:val="00C50C9E"/>
    <w:rsid w:val="00C531AE"/>
    <w:rsid w:val="00C539D8"/>
    <w:rsid w:val="00C54E0C"/>
    <w:rsid w:val="00C55B8E"/>
    <w:rsid w:val="00C60423"/>
    <w:rsid w:val="00C61905"/>
    <w:rsid w:val="00C6306D"/>
    <w:rsid w:val="00C636DF"/>
    <w:rsid w:val="00C63E0D"/>
    <w:rsid w:val="00C72343"/>
    <w:rsid w:val="00C74255"/>
    <w:rsid w:val="00C74B86"/>
    <w:rsid w:val="00C76662"/>
    <w:rsid w:val="00C76C8C"/>
    <w:rsid w:val="00C774D4"/>
    <w:rsid w:val="00C77EA1"/>
    <w:rsid w:val="00C81BF6"/>
    <w:rsid w:val="00C82E31"/>
    <w:rsid w:val="00C847A8"/>
    <w:rsid w:val="00C910C1"/>
    <w:rsid w:val="00C917B2"/>
    <w:rsid w:val="00C950B9"/>
    <w:rsid w:val="00CA20B7"/>
    <w:rsid w:val="00CA2D36"/>
    <w:rsid w:val="00CA309B"/>
    <w:rsid w:val="00CA3199"/>
    <w:rsid w:val="00CA538C"/>
    <w:rsid w:val="00CB1638"/>
    <w:rsid w:val="00CB1AF2"/>
    <w:rsid w:val="00CB293F"/>
    <w:rsid w:val="00CB4CF1"/>
    <w:rsid w:val="00CB6955"/>
    <w:rsid w:val="00CB706D"/>
    <w:rsid w:val="00CC0515"/>
    <w:rsid w:val="00CC2BD5"/>
    <w:rsid w:val="00CC362A"/>
    <w:rsid w:val="00CC413C"/>
    <w:rsid w:val="00CC7866"/>
    <w:rsid w:val="00CD3A3C"/>
    <w:rsid w:val="00CE022C"/>
    <w:rsid w:val="00CE04CD"/>
    <w:rsid w:val="00CE0F76"/>
    <w:rsid w:val="00CE6A94"/>
    <w:rsid w:val="00CE7D49"/>
    <w:rsid w:val="00CF045F"/>
    <w:rsid w:val="00CF073A"/>
    <w:rsid w:val="00CF308E"/>
    <w:rsid w:val="00CF41E2"/>
    <w:rsid w:val="00CF603F"/>
    <w:rsid w:val="00CF6309"/>
    <w:rsid w:val="00D01F4B"/>
    <w:rsid w:val="00D05740"/>
    <w:rsid w:val="00D05D8B"/>
    <w:rsid w:val="00D06D0C"/>
    <w:rsid w:val="00D0758C"/>
    <w:rsid w:val="00D10ADB"/>
    <w:rsid w:val="00D202E4"/>
    <w:rsid w:val="00D20A4C"/>
    <w:rsid w:val="00D2489B"/>
    <w:rsid w:val="00D24978"/>
    <w:rsid w:val="00D25201"/>
    <w:rsid w:val="00D255D0"/>
    <w:rsid w:val="00D31FD7"/>
    <w:rsid w:val="00D32448"/>
    <w:rsid w:val="00D337E7"/>
    <w:rsid w:val="00D35068"/>
    <w:rsid w:val="00D35192"/>
    <w:rsid w:val="00D360F7"/>
    <w:rsid w:val="00D36D47"/>
    <w:rsid w:val="00D37E4A"/>
    <w:rsid w:val="00D43B2C"/>
    <w:rsid w:val="00D45487"/>
    <w:rsid w:val="00D46C46"/>
    <w:rsid w:val="00D53FC5"/>
    <w:rsid w:val="00D61F84"/>
    <w:rsid w:val="00D62BE9"/>
    <w:rsid w:val="00D6409A"/>
    <w:rsid w:val="00D64CBF"/>
    <w:rsid w:val="00D709F3"/>
    <w:rsid w:val="00D71E6A"/>
    <w:rsid w:val="00D82191"/>
    <w:rsid w:val="00D83F8D"/>
    <w:rsid w:val="00D93965"/>
    <w:rsid w:val="00D93B1B"/>
    <w:rsid w:val="00D9449D"/>
    <w:rsid w:val="00DA0D51"/>
    <w:rsid w:val="00DA1793"/>
    <w:rsid w:val="00DA2B28"/>
    <w:rsid w:val="00DB25CE"/>
    <w:rsid w:val="00DB3EB9"/>
    <w:rsid w:val="00DB4528"/>
    <w:rsid w:val="00DB52E2"/>
    <w:rsid w:val="00DB5BCD"/>
    <w:rsid w:val="00DB5E87"/>
    <w:rsid w:val="00DB5F64"/>
    <w:rsid w:val="00DB6874"/>
    <w:rsid w:val="00DC231C"/>
    <w:rsid w:val="00DC27D9"/>
    <w:rsid w:val="00DC5379"/>
    <w:rsid w:val="00DC6841"/>
    <w:rsid w:val="00DC7C38"/>
    <w:rsid w:val="00DD00B5"/>
    <w:rsid w:val="00DD1285"/>
    <w:rsid w:val="00DD2BF0"/>
    <w:rsid w:val="00DD3334"/>
    <w:rsid w:val="00DD6F62"/>
    <w:rsid w:val="00DD74E5"/>
    <w:rsid w:val="00DE0117"/>
    <w:rsid w:val="00DE09EF"/>
    <w:rsid w:val="00DE4CE8"/>
    <w:rsid w:val="00DE4F31"/>
    <w:rsid w:val="00DF2F89"/>
    <w:rsid w:val="00DF5F6D"/>
    <w:rsid w:val="00DF6BF7"/>
    <w:rsid w:val="00DF7999"/>
    <w:rsid w:val="00E02036"/>
    <w:rsid w:val="00E0348B"/>
    <w:rsid w:val="00E04022"/>
    <w:rsid w:val="00E0418B"/>
    <w:rsid w:val="00E113C6"/>
    <w:rsid w:val="00E1172F"/>
    <w:rsid w:val="00E14B4A"/>
    <w:rsid w:val="00E16183"/>
    <w:rsid w:val="00E16E77"/>
    <w:rsid w:val="00E1724C"/>
    <w:rsid w:val="00E20DFC"/>
    <w:rsid w:val="00E21D37"/>
    <w:rsid w:val="00E22F2E"/>
    <w:rsid w:val="00E234C7"/>
    <w:rsid w:val="00E24295"/>
    <w:rsid w:val="00E2455B"/>
    <w:rsid w:val="00E25952"/>
    <w:rsid w:val="00E262BF"/>
    <w:rsid w:val="00E300ED"/>
    <w:rsid w:val="00E31622"/>
    <w:rsid w:val="00E31F2B"/>
    <w:rsid w:val="00E33A9F"/>
    <w:rsid w:val="00E35E0E"/>
    <w:rsid w:val="00E37083"/>
    <w:rsid w:val="00E37B4F"/>
    <w:rsid w:val="00E37E08"/>
    <w:rsid w:val="00E4019C"/>
    <w:rsid w:val="00E4086F"/>
    <w:rsid w:val="00E40DF0"/>
    <w:rsid w:val="00E451E6"/>
    <w:rsid w:val="00E460BB"/>
    <w:rsid w:val="00E4701F"/>
    <w:rsid w:val="00E503ED"/>
    <w:rsid w:val="00E55B40"/>
    <w:rsid w:val="00E56C19"/>
    <w:rsid w:val="00E60080"/>
    <w:rsid w:val="00E60239"/>
    <w:rsid w:val="00E644AA"/>
    <w:rsid w:val="00E64BE3"/>
    <w:rsid w:val="00E66395"/>
    <w:rsid w:val="00E67675"/>
    <w:rsid w:val="00E73EF2"/>
    <w:rsid w:val="00E75262"/>
    <w:rsid w:val="00E75EBA"/>
    <w:rsid w:val="00E810F6"/>
    <w:rsid w:val="00E81716"/>
    <w:rsid w:val="00E81729"/>
    <w:rsid w:val="00E82EC1"/>
    <w:rsid w:val="00E8513B"/>
    <w:rsid w:val="00E853F6"/>
    <w:rsid w:val="00E935DB"/>
    <w:rsid w:val="00E9406B"/>
    <w:rsid w:val="00E94439"/>
    <w:rsid w:val="00E94CFD"/>
    <w:rsid w:val="00E95E2A"/>
    <w:rsid w:val="00E97B4E"/>
    <w:rsid w:val="00EA0416"/>
    <w:rsid w:val="00EA662E"/>
    <w:rsid w:val="00EB0F6A"/>
    <w:rsid w:val="00EB1B7F"/>
    <w:rsid w:val="00EB4A0D"/>
    <w:rsid w:val="00EB7439"/>
    <w:rsid w:val="00EC2711"/>
    <w:rsid w:val="00EC4BEA"/>
    <w:rsid w:val="00ED0DF4"/>
    <w:rsid w:val="00ED1AF4"/>
    <w:rsid w:val="00ED42AD"/>
    <w:rsid w:val="00EE13D3"/>
    <w:rsid w:val="00EE3F08"/>
    <w:rsid w:val="00EF0CD0"/>
    <w:rsid w:val="00EF11BA"/>
    <w:rsid w:val="00EF3086"/>
    <w:rsid w:val="00EF30FC"/>
    <w:rsid w:val="00EF3212"/>
    <w:rsid w:val="00EF49CB"/>
    <w:rsid w:val="00EF6244"/>
    <w:rsid w:val="00EF6C23"/>
    <w:rsid w:val="00EF7153"/>
    <w:rsid w:val="00EF76EA"/>
    <w:rsid w:val="00F00A7F"/>
    <w:rsid w:val="00F03165"/>
    <w:rsid w:val="00F05D6A"/>
    <w:rsid w:val="00F05DD7"/>
    <w:rsid w:val="00F07D6B"/>
    <w:rsid w:val="00F1099D"/>
    <w:rsid w:val="00F10B91"/>
    <w:rsid w:val="00F12D23"/>
    <w:rsid w:val="00F162CF"/>
    <w:rsid w:val="00F16457"/>
    <w:rsid w:val="00F16D58"/>
    <w:rsid w:val="00F223FB"/>
    <w:rsid w:val="00F23A18"/>
    <w:rsid w:val="00F24C91"/>
    <w:rsid w:val="00F25C2C"/>
    <w:rsid w:val="00F26D06"/>
    <w:rsid w:val="00F33AFC"/>
    <w:rsid w:val="00F41ABE"/>
    <w:rsid w:val="00F45589"/>
    <w:rsid w:val="00F46B14"/>
    <w:rsid w:val="00F47B47"/>
    <w:rsid w:val="00F506F1"/>
    <w:rsid w:val="00F51213"/>
    <w:rsid w:val="00F51258"/>
    <w:rsid w:val="00F53AF5"/>
    <w:rsid w:val="00F5730A"/>
    <w:rsid w:val="00F6020F"/>
    <w:rsid w:val="00F619C2"/>
    <w:rsid w:val="00F6282B"/>
    <w:rsid w:val="00F632D2"/>
    <w:rsid w:val="00F63339"/>
    <w:rsid w:val="00F64578"/>
    <w:rsid w:val="00F6691B"/>
    <w:rsid w:val="00F70EC6"/>
    <w:rsid w:val="00F718E8"/>
    <w:rsid w:val="00F75E13"/>
    <w:rsid w:val="00F75EE1"/>
    <w:rsid w:val="00F82CF0"/>
    <w:rsid w:val="00F92E18"/>
    <w:rsid w:val="00F94B6F"/>
    <w:rsid w:val="00F95CC4"/>
    <w:rsid w:val="00F96D5E"/>
    <w:rsid w:val="00FA1046"/>
    <w:rsid w:val="00FA3982"/>
    <w:rsid w:val="00FB35E2"/>
    <w:rsid w:val="00FB3F0A"/>
    <w:rsid w:val="00FC0227"/>
    <w:rsid w:val="00FC12D5"/>
    <w:rsid w:val="00FC2AF2"/>
    <w:rsid w:val="00FD0886"/>
    <w:rsid w:val="00FD0E55"/>
    <w:rsid w:val="00FE366B"/>
    <w:rsid w:val="00FF034B"/>
    <w:rsid w:val="00FF046E"/>
    <w:rsid w:val="00FF2754"/>
    <w:rsid w:val="00FF4A01"/>
    <w:rsid w:val="00FF521C"/>
    <w:rsid w:val="00FF73E0"/>
    <w:rsid w:val="00FF75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58C2"/>
    <w:rPr>
      <w:rFonts w:ascii="Arial" w:hAnsi="Arial"/>
    </w:rPr>
  </w:style>
  <w:style w:type="paragraph" w:styleId="Heading1">
    <w:name w:val="heading 1"/>
    <w:basedOn w:val="Normal"/>
    <w:next w:val="Normal"/>
    <w:link w:val="Heading1Char"/>
    <w:qFormat/>
    <w:rsid w:val="0030617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30617E"/>
    <w:pPr>
      <w:keepNext/>
      <w:spacing w:before="240" w:after="60"/>
      <w:outlineLvl w:val="1"/>
    </w:pPr>
    <w:rPr>
      <w:rFonts w:cs="Arial"/>
      <w:b/>
      <w:bCs/>
      <w:i/>
      <w:iCs/>
      <w:sz w:val="28"/>
      <w:szCs w:val="28"/>
    </w:rPr>
  </w:style>
  <w:style w:type="paragraph" w:styleId="Heading3">
    <w:name w:val="heading 3"/>
    <w:basedOn w:val="Normal"/>
    <w:next w:val="Normal"/>
    <w:qFormat/>
    <w:rsid w:val="0050362D"/>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451E6"/>
    <w:pPr>
      <w:tabs>
        <w:tab w:val="center" w:pos="4320"/>
        <w:tab w:val="right" w:pos="8640"/>
      </w:tabs>
    </w:pPr>
  </w:style>
  <w:style w:type="paragraph" w:styleId="Footer">
    <w:name w:val="footer"/>
    <w:basedOn w:val="Normal"/>
    <w:rsid w:val="00E451E6"/>
    <w:pPr>
      <w:tabs>
        <w:tab w:val="center" w:pos="4320"/>
        <w:tab w:val="right" w:pos="8640"/>
      </w:tabs>
    </w:pPr>
  </w:style>
  <w:style w:type="paragraph" w:styleId="TOC1">
    <w:name w:val="toc 1"/>
    <w:basedOn w:val="Normal"/>
    <w:next w:val="Normal"/>
    <w:autoRedefine/>
    <w:uiPriority w:val="39"/>
    <w:rsid w:val="005612A0"/>
    <w:pPr>
      <w:tabs>
        <w:tab w:val="right" w:leader="dot" w:pos="8918"/>
      </w:tabs>
      <w:spacing w:before="120" w:after="120"/>
    </w:pPr>
    <w:rPr>
      <w:i/>
      <w:sz w:val="28"/>
    </w:rPr>
  </w:style>
  <w:style w:type="character" w:styleId="Hyperlink">
    <w:name w:val="Hyperlink"/>
    <w:basedOn w:val="DefaultParagraphFont"/>
    <w:rsid w:val="009A2277"/>
    <w:rPr>
      <w:color w:val="0000FF"/>
      <w:u w:val="single"/>
    </w:rPr>
  </w:style>
  <w:style w:type="table" w:styleId="TableGrid">
    <w:name w:val="Table Grid"/>
    <w:basedOn w:val="TableNormal"/>
    <w:rsid w:val="00D057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AD3111"/>
    <w:rPr>
      <w:rFonts w:ascii="Tahoma" w:hAnsi="Tahoma" w:cs="Tahoma"/>
      <w:sz w:val="16"/>
      <w:szCs w:val="16"/>
    </w:rPr>
  </w:style>
  <w:style w:type="character" w:styleId="PageNumber">
    <w:name w:val="page number"/>
    <w:basedOn w:val="DefaultParagraphFont"/>
    <w:rsid w:val="00AF470A"/>
  </w:style>
  <w:style w:type="paragraph" w:customStyle="1" w:styleId="tablehead">
    <w:name w:val="table head"/>
    <w:basedOn w:val="BodyText"/>
    <w:rsid w:val="00CA309B"/>
    <w:pPr>
      <w:spacing w:before="20" w:after="20" w:line="240" w:lineRule="exact"/>
    </w:pPr>
    <w:rPr>
      <w:b/>
      <w:sz w:val="18"/>
      <w:szCs w:val="24"/>
    </w:rPr>
  </w:style>
  <w:style w:type="paragraph" w:customStyle="1" w:styleId="table">
    <w:name w:val="table"/>
    <w:basedOn w:val="BodyText"/>
    <w:rsid w:val="00CA309B"/>
    <w:pPr>
      <w:spacing w:before="20" w:after="20" w:line="240" w:lineRule="exact"/>
    </w:pPr>
    <w:rPr>
      <w:sz w:val="18"/>
      <w:szCs w:val="24"/>
    </w:rPr>
  </w:style>
  <w:style w:type="paragraph" w:customStyle="1" w:styleId="TOCHead">
    <w:name w:val="TOC Head"/>
    <w:rsid w:val="00CA309B"/>
    <w:pPr>
      <w:spacing w:before="320" w:after="240"/>
    </w:pPr>
    <w:rPr>
      <w:rFonts w:ascii="Arial" w:hAnsi="Arial" w:cs="Arial"/>
      <w:b/>
      <w:bCs/>
      <w:kern w:val="32"/>
      <w:sz w:val="28"/>
      <w:szCs w:val="32"/>
    </w:rPr>
  </w:style>
  <w:style w:type="paragraph" w:customStyle="1" w:styleId="Char2">
    <w:name w:val="Char2"/>
    <w:basedOn w:val="Normal"/>
    <w:rsid w:val="00CA309B"/>
    <w:pPr>
      <w:spacing w:after="160" w:line="240" w:lineRule="exact"/>
    </w:pPr>
    <w:rPr>
      <w:rFonts w:ascii="Verdana" w:hAnsi="Verdana"/>
      <w:sz w:val="16"/>
    </w:rPr>
  </w:style>
  <w:style w:type="paragraph" w:styleId="BodyText">
    <w:name w:val="Body Text"/>
    <w:basedOn w:val="Normal"/>
    <w:rsid w:val="00CA309B"/>
    <w:pPr>
      <w:spacing w:after="120"/>
    </w:pPr>
  </w:style>
  <w:style w:type="paragraph" w:styleId="DocumentMap">
    <w:name w:val="Document Map"/>
    <w:basedOn w:val="Normal"/>
    <w:semiHidden/>
    <w:rsid w:val="001420A6"/>
    <w:pPr>
      <w:shd w:val="clear" w:color="auto" w:fill="000080"/>
    </w:pPr>
    <w:rPr>
      <w:rFonts w:ascii="Tahoma" w:hAnsi="Tahoma" w:cs="Tahoma"/>
    </w:rPr>
  </w:style>
  <w:style w:type="character" w:styleId="CommentReference">
    <w:name w:val="annotation reference"/>
    <w:basedOn w:val="DefaultParagraphFont"/>
    <w:semiHidden/>
    <w:rsid w:val="004A2D0C"/>
    <w:rPr>
      <w:sz w:val="16"/>
      <w:szCs w:val="16"/>
    </w:rPr>
  </w:style>
  <w:style w:type="paragraph" w:styleId="CommentText">
    <w:name w:val="annotation text"/>
    <w:basedOn w:val="Normal"/>
    <w:semiHidden/>
    <w:rsid w:val="004A2D0C"/>
  </w:style>
  <w:style w:type="paragraph" w:styleId="CommentSubject">
    <w:name w:val="annotation subject"/>
    <w:basedOn w:val="CommentText"/>
    <w:next w:val="CommentText"/>
    <w:semiHidden/>
    <w:rsid w:val="004A2D0C"/>
    <w:rPr>
      <w:b/>
      <w:bCs/>
    </w:rPr>
  </w:style>
  <w:style w:type="character" w:customStyle="1" w:styleId="Heading1Char">
    <w:name w:val="Heading 1 Char"/>
    <w:basedOn w:val="DefaultParagraphFont"/>
    <w:link w:val="Heading1"/>
    <w:rsid w:val="0030617E"/>
    <w:rPr>
      <w:rFonts w:ascii="Arial" w:hAnsi="Arial" w:cs="Arial"/>
      <w:b/>
      <w:bCs/>
      <w:kern w:val="32"/>
      <w:sz w:val="32"/>
      <w:szCs w:val="32"/>
      <w:lang w:val="en-US" w:eastAsia="en-US" w:bidi="ar-SA"/>
    </w:rPr>
  </w:style>
  <w:style w:type="character" w:customStyle="1" w:styleId="Heading2Char">
    <w:name w:val="Heading 2 Char"/>
    <w:basedOn w:val="DefaultParagraphFont"/>
    <w:link w:val="Heading2"/>
    <w:rsid w:val="0030617E"/>
    <w:rPr>
      <w:rFonts w:ascii="Arial" w:hAnsi="Arial" w:cs="Arial"/>
      <w:b/>
      <w:bCs/>
      <w:i/>
      <w:iCs/>
      <w:sz w:val="28"/>
      <w:szCs w:val="28"/>
      <w:lang w:val="en-US" w:eastAsia="en-US" w:bidi="ar-SA"/>
    </w:rPr>
  </w:style>
  <w:style w:type="paragraph" w:styleId="BodyText2">
    <w:name w:val="Body Text 2"/>
    <w:basedOn w:val="Normal"/>
    <w:rsid w:val="006B6C84"/>
    <w:pPr>
      <w:spacing w:after="120" w:line="480" w:lineRule="auto"/>
    </w:pPr>
  </w:style>
  <w:style w:type="paragraph" w:styleId="TOC2">
    <w:name w:val="toc 2"/>
    <w:basedOn w:val="Normal"/>
    <w:next w:val="Normal"/>
    <w:autoRedefine/>
    <w:uiPriority w:val="39"/>
    <w:rsid w:val="00DE4CE8"/>
    <w:pPr>
      <w:tabs>
        <w:tab w:val="left" w:pos="720"/>
        <w:tab w:val="right" w:leader="dot" w:pos="8918"/>
      </w:tabs>
      <w:spacing w:before="120" w:after="120"/>
      <w:ind w:left="360"/>
    </w:pPr>
    <w:rPr>
      <w:b/>
      <w:i/>
      <w:sz w:val="24"/>
    </w:rPr>
  </w:style>
  <w:style w:type="paragraph" w:styleId="TOC3">
    <w:name w:val="toc 3"/>
    <w:basedOn w:val="Normal"/>
    <w:next w:val="Normal"/>
    <w:autoRedefine/>
    <w:uiPriority w:val="39"/>
    <w:rsid w:val="00E75EBA"/>
    <w:pPr>
      <w:spacing w:before="120" w:after="120"/>
      <w:ind w:left="400"/>
    </w:pPr>
    <w:rPr>
      <w:sz w:val="22"/>
    </w:rPr>
  </w:style>
  <w:style w:type="character" w:styleId="FollowedHyperlink">
    <w:name w:val="FollowedHyperlink"/>
    <w:basedOn w:val="DefaultParagraphFont"/>
    <w:rsid w:val="00E25952"/>
    <w:rPr>
      <w:color w:val="800080"/>
      <w:u w:val="single"/>
    </w:rPr>
  </w:style>
  <w:style w:type="paragraph" w:styleId="ListParagraph">
    <w:name w:val="List Paragraph"/>
    <w:basedOn w:val="Normal"/>
    <w:uiPriority w:val="34"/>
    <w:qFormat/>
    <w:rsid w:val="006F5043"/>
    <w:pPr>
      <w:ind w:left="720"/>
      <w:contextualSpacing/>
    </w:pPr>
  </w:style>
  <w:style w:type="paragraph" w:styleId="Caption">
    <w:name w:val="caption"/>
    <w:basedOn w:val="Normal"/>
    <w:next w:val="Normal"/>
    <w:unhideWhenUsed/>
    <w:qFormat/>
    <w:rsid w:val="0094545A"/>
    <w:pPr>
      <w:spacing w:after="200"/>
    </w:pPr>
    <w:rPr>
      <w:b/>
      <w:bCs/>
      <w:color w:val="4F81BD" w:themeColor="accent1"/>
      <w:sz w:val="18"/>
      <w:szCs w:val="18"/>
    </w:rPr>
  </w:style>
  <w:style w:type="character" w:customStyle="1" w:styleId="EmailStyle39">
    <w:name w:val="EmailStyle391"/>
    <w:aliases w:val="EmailStyle391"/>
    <w:basedOn w:val="DefaultParagraphFont"/>
    <w:semiHidden/>
    <w:personal/>
    <w:personalReply/>
    <w:rsid w:val="0095389D"/>
    <w:rPr>
      <w:rFonts w:ascii="Arial" w:hAnsi="Arial" w:cs="Arial"/>
      <w:color w:val="000080"/>
      <w:sz w:val="20"/>
      <w:szCs w:val="20"/>
    </w:rPr>
  </w:style>
</w:styles>
</file>

<file path=word/webSettings.xml><?xml version="1.0" encoding="utf-8"?>
<w:webSettings xmlns:r="http://schemas.openxmlformats.org/officeDocument/2006/relationships" xmlns:w="http://schemas.openxmlformats.org/wordprocessingml/2006/main">
  <w:divs>
    <w:div w:id="17854826">
      <w:bodyDiv w:val="1"/>
      <w:marLeft w:val="0"/>
      <w:marRight w:val="0"/>
      <w:marTop w:val="0"/>
      <w:marBottom w:val="0"/>
      <w:divBdr>
        <w:top w:val="none" w:sz="0" w:space="0" w:color="auto"/>
        <w:left w:val="none" w:sz="0" w:space="0" w:color="auto"/>
        <w:bottom w:val="none" w:sz="0" w:space="0" w:color="auto"/>
        <w:right w:val="none" w:sz="0" w:space="0" w:color="auto"/>
      </w:divBdr>
    </w:div>
    <w:div w:id="80177979">
      <w:bodyDiv w:val="1"/>
      <w:marLeft w:val="0"/>
      <w:marRight w:val="0"/>
      <w:marTop w:val="0"/>
      <w:marBottom w:val="0"/>
      <w:divBdr>
        <w:top w:val="none" w:sz="0" w:space="0" w:color="auto"/>
        <w:left w:val="none" w:sz="0" w:space="0" w:color="auto"/>
        <w:bottom w:val="none" w:sz="0" w:space="0" w:color="auto"/>
        <w:right w:val="none" w:sz="0" w:space="0" w:color="auto"/>
      </w:divBdr>
      <w:divsChild>
        <w:div w:id="921062479">
          <w:marLeft w:val="0"/>
          <w:marRight w:val="0"/>
          <w:marTop w:val="0"/>
          <w:marBottom w:val="0"/>
          <w:divBdr>
            <w:top w:val="none" w:sz="0" w:space="0" w:color="auto"/>
            <w:left w:val="none" w:sz="0" w:space="0" w:color="auto"/>
            <w:bottom w:val="none" w:sz="0" w:space="0" w:color="auto"/>
            <w:right w:val="none" w:sz="0" w:space="0" w:color="auto"/>
          </w:divBdr>
          <w:divsChild>
            <w:div w:id="382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5902">
      <w:bodyDiv w:val="1"/>
      <w:marLeft w:val="0"/>
      <w:marRight w:val="0"/>
      <w:marTop w:val="0"/>
      <w:marBottom w:val="0"/>
      <w:divBdr>
        <w:top w:val="none" w:sz="0" w:space="0" w:color="auto"/>
        <w:left w:val="none" w:sz="0" w:space="0" w:color="auto"/>
        <w:bottom w:val="none" w:sz="0" w:space="0" w:color="auto"/>
        <w:right w:val="none" w:sz="0" w:space="0" w:color="auto"/>
      </w:divBdr>
    </w:div>
    <w:div w:id="324673492">
      <w:bodyDiv w:val="1"/>
      <w:marLeft w:val="0"/>
      <w:marRight w:val="0"/>
      <w:marTop w:val="0"/>
      <w:marBottom w:val="0"/>
      <w:divBdr>
        <w:top w:val="none" w:sz="0" w:space="0" w:color="auto"/>
        <w:left w:val="none" w:sz="0" w:space="0" w:color="auto"/>
        <w:bottom w:val="none" w:sz="0" w:space="0" w:color="auto"/>
        <w:right w:val="none" w:sz="0" w:space="0" w:color="auto"/>
      </w:divBdr>
      <w:divsChild>
        <w:div w:id="1446852729">
          <w:marLeft w:val="0"/>
          <w:marRight w:val="0"/>
          <w:marTop w:val="0"/>
          <w:marBottom w:val="0"/>
          <w:divBdr>
            <w:top w:val="none" w:sz="0" w:space="0" w:color="auto"/>
            <w:left w:val="none" w:sz="0" w:space="0" w:color="auto"/>
            <w:bottom w:val="none" w:sz="0" w:space="0" w:color="auto"/>
            <w:right w:val="none" w:sz="0" w:space="0" w:color="auto"/>
          </w:divBdr>
        </w:div>
      </w:divsChild>
    </w:div>
    <w:div w:id="812328498">
      <w:bodyDiv w:val="1"/>
      <w:marLeft w:val="0"/>
      <w:marRight w:val="0"/>
      <w:marTop w:val="0"/>
      <w:marBottom w:val="0"/>
      <w:divBdr>
        <w:top w:val="none" w:sz="0" w:space="0" w:color="auto"/>
        <w:left w:val="none" w:sz="0" w:space="0" w:color="auto"/>
        <w:bottom w:val="none" w:sz="0" w:space="0" w:color="auto"/>
        <w:right w:val="none" w:sz="0" w:space="0" w:color="auto"/>
      </w:divBdr>
      <w:divsChild>
        <w:div w:id="1811284606">
          <w:marLeft w:val="0"/>
          <w:marRight w:val="0"/>
          <w:marTop w:val="0"/>
          <w:marBottom w:val="0"/>
          <w:divBdr>
            <w:top w:val="none" w:sz="0" w:space="0" w:color="auto"/>
            <w:left w:val="none" w:sz="0" w:space="0" w:color="auto"/>
            <w:bottom w:val="none" w:sz="0" w:space="0" w:color="auto"/>
            <w:right w:val="none" w:sz="0" w:space="0" w:color="auto"/>
          </w:divBdr>
        </w:div>
      </w:divsChild>
    </w:div>
    <w:div w:id="1177188127">
      <w:bodyDiv w:val="1"/>
      <w:marLeft w:val="0"/>
      <w:marRight w:val="0"/>
      <w:marTop w:val="0"/>
      <w:marBottom w:val="0"/>
      <w:divBdr>
        <w:top w:val="none" w:sz="0" w:space="0" w:color="auto"/>
        <w:left w:val="none" w:sz="0" w:space="0" w:color="auto"/>
        <w:bottom w:val="none" w:sz="0" w:space="0" w:color="auto"/>
        <w:right w:val="none" w:sz="0" w:space="0" w:color="auto"/>
      </w:divBdr>
      <w:divsChild>
        <w:div w:id="888692183">
          <w:marLeft w:val="547"/>
          <w:marRight w:val="0"/>
          <w:marTop w:val="96"/>
          <w:marBottom w:val="0"/>
          <w:divBdr>
            <w:top w:val="none" w:sz="0" w:space="0" w:color="auto"/>
            <w:left w:val="none" w:sz="0" w:space="0" w:color="auto"/>
            <w:bottom w:val="none" w:sz="0" w:space="0" w:color="auto"/>
            <w:right w:val="none" w:sz="0" w:space="0" w:color="auto"/>
          </w:divBdr>
        </w:div>
        <w:div w:id="687869387">
          <w:marLeft w:val="1166"/>
          <w:marRight w:val="0"/>
          <w:marTop w:val="96"/>
          <w:marBottom w:val="0"/>
          <w:divBdr>
            <w:top w:val="none" w:sz="0" w:space="0" w:color="auto"/>
            <w:left w:val="none" w:sz="0" w:space="0" w:color="auto"/>
            <w:bottom w:val="none" w:sz="0" w:space="0" w:color="auto"/>
            <w:right w:val="none" w:sz="0" w:space="0" w:color="auto"/>
          </w:divBdr>
        </w:div>
        <w:div w:id="778765276">
          <w:marLeft w:val="1166"/>
          <w:marRight w:val="0"/>
          <w:marTop w:val="96"/>
          <w:marBottom w:val="0"/>
          <w:divBdr>
            <w:top w:val="none" w:sz="0" w:space="0" w:color="auto"/>
            <w:left w:val="none" w:sz="0" w:space="0" w:color="auto"/>
            <w:bottom w:val="none" w:sz="0" w:space="0" w:color="auto"/>
            <w:right w:val="none" w:sz="0" w:space="0" w:color="auto"/>
          </w:divBdr>
        </w:div>
        <w:div w:id="95562325">
          <w:marLeft w:val="1800"/>
          <w:marRight w:val="0"/>
          <w:marTop w:val="77"/>
          <w:marBottom w:val="0"/>
          <w:divBdr>
            <w:top w:val="none" w:sz="0" w:space="0" w:color="auto"/>
            <w:left w:val="none" w:sz="0" w:space="0" w:color="auto"/>
            <w:bottom w:val="none" w:sz="0" w:space="0" w:color="auto"/>
            <w:right w:val="none" w:sz="0" w:space="0" w:color="auto"/>
          </w:divBdr>
        </w:div>
        <w:div w:id="604701155">
          <w:marLeft w:val="1800"/>
          <w:marRight w:val="0"/>
          <w:marTop w:val="77"/>
          <w:marBottom w:val="0"/>
          <w:divBdr>
            <w:top w:val="none" w:sz="0" w:space="0" w:color="auto"/>
            <w:left w:val="none" w:sz="0" w:space="0" w:color="auto"/>
            <w:bottom w:val="none" w:sz="0" w:space="0" w:color="auto"/>
            <w:right w:val="none" w:sz="0" w:space="0" w:color="auto"/>
          </w:divBdr>
        </w:div>
        <w:div w:id="2004427704">
          <w:marLeft w:val="1800"/>
          <w:marRight w:val="0"/>
          <w:marTop w:val="77"/>
          <w:marBottom w:val="0"/>
          <w:divBdr>
            <w:top w:val="none" w:sz="0" w:space="0" w:color="auto"/>
            <w:left w:val="none" w:sz="0" w:space="0" w:color="auto"/>
            <w:bottom w:val="none" w:sz="0" w:space="0" w:color="auto"/>
            <w:right w:val="none" w:sz="0" w:space="0" w:color="auto"/>
          </w:divBdr>
        </w:div>
        <w:div w:id="1391002729">
          <w:marLeft w:val="1800"/>
          <w:marRight w:val="0"/>
          <w:marTop w:val="77"/>
          <w:marBottom w:val="0"/>
          <w:divBdr>
            <w:top w:val="none" w:sz="0" w:space="0" w:color="auto"/>
            <w:left w:val="none" w:sz="0" w:space="0" w:color="auto"/>
            <w:bottom w:val="none" w:sz="0" w:space="0" w:color="auto"/>
            <w:right w:val="none" w:sz="0" w:space="0" w:color="auto"/>
          </w:divBdr>
        </w:div>
        <w:div w:id="1083650540">
          <w:marLeft w:val="1800"/>
          <w:marRight w:val="0"/>
          <w:marTop w:val="77"/>
          <w:marBottom w:val="0"/>
          <w:divBdr>
            <w:top w:val="none" w:sz="0" w:space="0" w:color="auto"/>
            <w:left w:val="none" w:sz="0" w:space="0" w:color="auto"/>
            <w:bottom w:val="none" w:sz="0" w:space="0" w:color="auto"/>
            <w:right w:val="none" w:sz="0" w:space="0" w:color="auto"/>
          </w:divBdr>
        </w:div>
      </w:divsChild>
    </w:div>
    <w:div w:id="1339191607">
      <w:bodyDiv w:val="1"/>
      <w:marLeft w:val="0"/>
      <w:marRight w:val="0"/>
      <w:marTop w:val="0"/>
      <w:marBottom w:val="0"/>
      <w:divBdr>
        <w:top w:val="none" w:sz="0" w:space="0" w:color="auto"/>
        <w:left w:val="none" w:sz="0" w:space="0" w:color="auto"/>
        <w:bottom w:val="none" w:sz="0" w:space="0" w:color="auto"/>
        <w:right w:val="none" w:sz="0" w:space="0" w:color="auto"/>
      </w:divBdr>
    </w:div>
    <w:div w:id="1621765012">
      <w:bodyDiv w:val="1"/>
      <w:marLeft w:val="0"/>
      <w:marRight w:val="0"/>
      <w:marTop w:val="0"/>
      <w:marBottom w:val="0"/>
      <w:divBdr>
        <w:top w:val="none" w:sz="0" w:space="0" w:color="auto"/>
        <w:left w:val="none" w:sz="0" w:space="0" w:color="auto"/>
        <w:bottom w:val="none" w:sz="0" w:space="0" w:color="auto"/>
        <w:right w:val="none" w:sz="0" w:space="0" w:color="auto"/>
      </w:divBdr>
    </w:div>
    <w:div w:id="210148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services/sl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hdesk@ercot.com" TargetMode="External"/><Relationship Id="rId14" Type="http://schemas.openxmlformats.org/officeDocument/2006/relationships/comments" Target="commen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F78A0-D6B7-4A8B-BB5D-0F8F58444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2615</Words>
  <Characters>14910</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lpstr>
    </vt:vector>
  </TitlesOfParts>
  <Company>ERCOT</Company>
  <LinksUpToDate>false</LinksUpToDate>
  <CharactersWithSpaces>17491</CharactersWithSpaces>
  <SharedDoc>false</SharedDoc>
  <HLinks>
    <vt:vector size="114" baseType="variant">
      <vt:variant>
        <vt:i4>1638483</vt:i4>
      </vt:variant>
      <vt:variant>
        <vt:i4>114</vt:i4>
      </vt:variant>
      <vt:variant>
        <vt:i4>0</vt:i4>
      </vt:variant>
      <vt:variant>
        <vt:i4>5</vt:i4>
      </vt:variant>
      <vt:variant>
        <vt:lpwstr>http://www.ercot.com/services/sla</vt:lpwstr>
      </vt:variant>
      <vt:variant>
        <vt:lpwstr/>
      </vt:variant>
      <vt:variant>
        <vt:i4>3538994</vt:i4>
      </vt:variant>
      <vt:variant>
        <vt:i4>108</vt:i4>
      </vt:variant>
      <vt:variant>
        <vt:i4>0</vt:i4>
      </vt:variant>
      <vt:variant>
        <vt:i4>5</vt:i4>
      </vt:variant>
      <vt:variant>
        <vt:lpwstr>http://www.ercot.com/services/sla/</vt:lpwstr>
      </vt:variant>
      <vt:variant>
        <vt:lpwstr/>
      </vt:variant>
      <vt:variant>
        <vt:i4>6226037</vt:i4>
      </vt:variant>
      <vt:variant>
        <vt:i4>99</vt:i4>
      </vt:variant>
      <vt:variant>
        <vt:i4>0</vt:i4>
      </vt:variant>
      <vt:variant>
        <vt:i4>5</vt:i4>
      </vt:variant>
      <vt:variant>
        <vt:lpwstr/>
      </vt:variant>
      <vt:variant>
        <vt:lpwstr>_6._Extract_&amp;</vt:lpwstr>
      </vt:variant>
      <vt:variant>
        <vt:i4>1179698</vt:i4>
      </vt:variant>
      <vt:variant>
        <vt:i4>92</vt:i4>
      </vt:variant>
      <vt:variant>
        <vt:i4>0</vt:i4>
      </vt:variant>
      <vt:variant>
        <vt:i4>5</vt:i4>
      </vt:variant>
      <vt:variant>
        <vt:lpwstr/>
      </vt:variant>
      <vt:variant>
        <vt:lpwstr>_Toc240777719</vt:lpwstr>
      </vt:variant>
      <vt:variant>
        <vt:i4>1179698</vt:i4>
      </vt:variant>
      <vt:variant>
        <vt:i4>86</vt:i4>
      </vt:variant>
      <vt:variant>
        <vt:i4>0</vt:i4>
      </vt:variant>
      <vt:variant>
        <vt:i4>5</vt:i4>
      </vt:variant>
      <vt:variant>
        <vt:lpwstr/>
      </vt:variant>
      <vt:variant>
        <vt:lpwstr>_Toc240777718</vt:lpwstr>
      </vt:variant>
      <vt:variant>
        <vt:i4>1179698</vt:i4>
      </vt:variant>
      <vt:variant>
        <vt:i4>80</vt:i4>
      </vt:variant>
      <vt:variant>
        <vt:i4>0</vt:i4>
      </vt:variant>
      <vt:variant>
        <vt:i4>5</vt:i4>
      </vt:variant>
      <vt:variant>
        <vt:lpwstr/>
      </vt:variant>
      <vt:variant>
        <vt:lpwstr>_Toc240777717</vt:lpwstr>
      </vt:variant>
      <vt:variant>
        <vt:i4>1179698</vt:i4>
      </vt:variant>
      <vt:variant>
        <vt:i4>74</vt:i4>
      </vt:variant>
      <vt:variant>
        <vt:i4>0</vt:i4>
      </vt:variant>
      <vt:variant>
        <vt:i4>5</vt:i4>
      </vt:variant>
      <vt:variant>
        <vt:lpwstr/>
      </vt:variant>
      <vt:variant>
        <vt:lpwstr>_Toc240777716</vt:lpwstr>
      </vt:variant>
      <vt:variant>
        <vt:i4>1179698</vt:i4>
      </vt:variant>
      <vt:variant>
        <vt:i4>68</vt:i4>
      </vt:variant>
      <vt:variant>
        <vt:i4>0</vt:i4>
      </vt:variant>
      <vt:variant>
        <vt:i4>5</vt:i4>
      </vt:variant>
      <vt:variant>
        <vt:lpwstr/>
      </vt:variant>
      <vt:variant>
        <vt:lpwstr>_Toc240777715</vt:lpwstr>
      </vt:variant>
      <vt:variant>
        <vt:i4>1179698</vt:i4>
      </vt:variant>
      <vt:variant>
        <vt:i4>62</vt:i4>
      </vt:variant>
      <vt:variant>
        <vt:i4>0</vt:i4>
      </vt:variant>
      <vt:variant>
        <vt:i4>5</vt:i4>
      </vt:variant>
      <vt:variant>
        <vt:lpwstr/>
      </vt:variant>
      <vt:variant>
        <vt:lpwstr>_Toc240777714</vt:lpwstr>
      </vt:variant>
      <vt:variant>
        <vt:i4>1179698</vt:i4>
      </vt:variant>
      <vt:variant>
        <vt:i4>56</vt:i4>
      </vt:variant>
      <vt:variant>
        <vt:i4>0</vt:i4>
      </vt:variant>
      <vt:variant>
        <vt:i4>5</vt:i4>
      </vt:variant>
      <vt:variant>
        <vt:lpwstr/>
      </vt:variant>
      <vt:variant>
        <vt:lpwstr>_Toc240777713</vt:lpwstr>
      </vt:variant>
      <vt:variant>
        <vt:i4>1179698</vt:i4>
      </vt:variant>
      <vt:variant>
        <vt:i4>50</vt:i4>
      </vt:variant>
      <vt:variant>
        <vt:i4>0</vt:i4>
      </vt:variant>
      <vt:variant>
        <vt:i4>5</vt:i4>
      </vt:variant>
      <vt:variant>
        <vt:lpwstr/>
      </vt:variant>
      <vt:variant>
        <vt:lpwstr>_Toc240777712</vt:lpwstr>
      </vt:variant>
      <vt:variant>
        <vt:i4>1179698</vt:i4>
      </vt:variant>
      <vt:variant>
        <vt:i4>44</vt:i4>
      </vt:variant>
      <vt:variant>
        <vt:i4>0</vt:i4>
      </vt:variant>
      <vt:variant>
        <vt:i4>5</vt:i4>
      </vt:variant>
      <vt:variant>
        <vt:lpwstr/>
      </vt:variant>
      <vt:variant>
        <vt:lpwstr>_Toc240777711</vt:lpwstr>
      </vt:variant>
      <vt:variant>
        <vt:i4>1179698</vt:i4>
      </vt:variant>
      <vt:variant>
        <vt:i4>38</vt:i4>
      </vt:variant>
      <vt:variant>
        <vt:i4>0</vt:i4>
      </vt:variant>
      <vt:variant>
        <vt:i4>5</vt:i4>
      </vt:variant>
      <vt:variant>
        <vt:lpwstr/>
      </vt:variant>
      <vt:variant>
        <vt:lpwstr>_Toc240777710</vt:lpwstr>
      </vt:variant>
      <vt:variant>
        <vt:i4>1245234</vt:i4>
      </vt:variant>
      <vt:variant>
        <vt:i4>32</vt:i4>
      </vt:variant>
      <vt:variant>
        <vt:i4>0</vt:i4>
      </vt:variant>
      <vt:variant>
        <vt:i4>5</vt:i4>
      </vt:variant>
      <vt:variant>
        <vt:lpwstr/>
      </vt:variant>
      <vt:variant>
        <vt:lpwstr>_Toc240777709</vt:lpwstr>
      </vt:variant>
      <vt:variant>
        <vt:i4>1245234</vt:i4>
      </vt:variant>
      <vt:variant>
        <vt:i4>26</vt:i4>
      </vt:variant>
      <vt:variant>
        <vt:i4>0</vt:i4>
      </vt:variant>
      <vt:variant>
        <vt:i4>5</vt:i4>
      </vt:variant>
      <vt:variant>
        <vt:lpwstr/>
      </vt:variant>
      <vt:variant>
        <vt:lpwstr>_Toc240777708</vt:lpwstr>
      </vt:variant>
      <vt:variant>
        <vt:i4>1245234</vt:i4>
      </vt:variant>
      <vt:variant>
        <vt:i4>20</vt:i4>
      </vt:variant>
      <vt:variant>
        <vt:i4>0</vt:i4>
      </vt:variant>
      <vt:variant>
        <vt:i4>5</vt:i4>
      </vt:variant>
      <vt:variant>
        <vt:lpwstr/>
      </vt:variant>
      <vt:variant>
        <vt:lpwstr>_Toc240777707</vt:lpwstr>
      </vt:variant>
      <vt:variant>
        <vt:i4>1245234</vt:i4>
      </vt:variant>
      <vt:variant>
        <vt:i4>14</vt:i4>
      </vt:variant>
      <vt:variant>
        <vt:i4>0</vt:i4>
      </vt:variant>
      <vt:variant>
        <vt:i4>5</vt:i4>
      </vt:variant>
      <vt:variant>
        <vt:lpwstr/>
      </vt:variant>
      <vt:variant>
        <vt:lpwstr>_Toc240777706</vt:lpwstr>
      </vt:variant>
      <vt:variant>
        <vt:i4>1245234</vt:i4>
      </vt:variant>
      <vt:variant>
        <vt:i4>8</vt:i4>
      </vt:variant>
      <vt:variant>
        <vt:i4>0</vt:i4>
      </vt:variant>
      <vt:variant>
        <vt:i4>5</vt:i4>
      </vt:variant>
      <vt:variant>
        <vt:lpwstr/>
      </vt:variant>
      <vt:variant>
        <vt:lpwstr>_Toc240777705</vt:lpwstr>
      </vt:variant>
      <vt:variant>
        <vt:i4>1245234</vt:i4>
      </vt:variant>
      <vt:variant>
        <vt:i4>2</vt:i4>
      </vt:variant>
      <vt:variant>
        <vt:i4>0</vt:i4>
      </vt:variant>
      <vt:variant>
        <vt:i4>5</vt:i4>
      </vt:variant>
      <vt:variant>
        <vt:lpwstr/>
      </vt:variant>
      <vt:variant>
        <vt:lpwstr>_Toc240777704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Aaron Smallwood</dc:creator>
  <cp:keywords/>
  <dc:description/>
  <cp:lastModifiedBy>tfelton</cp:lastModifiedBy>
  <cp:revision>5</cp:revision>
  <cp:lastPrinted>2010-10-14T17:44:00Z</cp:lastPrinted>
  <dcterms:created xsi:type="dcterms:W3CDTF">2010-11-17T18:46:00Z</dcterms:created>
  <dcterms:modified xsi:type="dcterms:W3CDTF">2010-11-24T15:41:00Z</dcterms:modified>
</cp:coreProperties>
</file>